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4BC03" w14:textId="77777777" w:rsidR="00704BEA" w:rsidRPr="00C673CD" w:rsidRDefault="00EA4A01" w:rsidP="00654D89">
      <w:pPr>
        <w:spacing w:before="120"/>
        <w:contextualSpacing/>
        <w:jc w:val="both"/>
        <w:rPr>
          <w:rFonts w:ascii="Arial" w:hAnsi="Arial" w:cs="Arial"/>
          <w:b/>
          <w:caps/>
          <w:sz w:val="40"/>
          <w:szCs w:val="22"/>
        </w:rPr>
      </w:pPr>
      <w:r w:rsidRPr="00C673CD">
        <w:rPr>
          <w:rFonts w:ascii="Arial" w:hAnsi="Arial" w:cs="Arial"/>
          <w:b/>
          <w:caps/>
          <w:sz w:val="40"/>
          <w:szCs w:val="22"/>
        </w:rPr>
        <w:t xml:space="preserve">Smlouva o dílo </w:t>
      </w:r>
    </w:p>
    <w:p w14:paraId="4AED873F" w14:textId="7BBFC01F" w:rsidR="00704BEA" w:rsidRPr="00C673CD" w:rsidRDefault="00704BEA" w:rsidP="00325B9E">
      <w:pPr>
        <w:pStyle w:val="Zkladntext"/>
        <w:spacing w:before="120"/>
        <w:contextualSpacing/>
        <w:jc w:val="both"/>
        <w:rPr>
          <w:rFonts w:cs="Arial"/>
          <w:b/>
          <w:szCs w:val="28"/>
        </w:rPr>
      </w:pPr>
      <w:r w:rsidRPr="00C673CD">
        <w:rPr>
          <w:rFonts w:cs="Arial"/>
          <w:b/>
          <w:szCs w:val="28"/>
        </w:rPr>
        <w:t>na zhotovení stavby na akci „</w:t>
      </w:r>
      <w:r w:rsidR="00EA0177" w:rsidRPr="00CF20E7">
        <w:rPr>
          <w:rFonts w:cs="Arial"/>
          <w:b/>
          <w:bCs/>
          <w:szCs w:val="24"/>
        </w:rPr>
        <w:t>Stezka pro pěší a cyklistickou dopravu Kroměříž - Miňůvky</w:t>
      </w:r>
      <w:r w:rsidR="006A790E">
        <w:rPr>
          <w:rFonts w:cs="Arial"/>
          <w:b/>
          <w:szCs w:val="28"/>
        </w:rPr>
        <w:t>“</w:t>
      </w:r>
    </w:p>
    <w:p w14:paraId="2AF1B78C" w14:textId="002567F2" w:rsidR="00760054" w:rsidRPr="00EA0177" w:rsidRDefault="003A6C0F" w:rsidP="00EA0177">
      <w:pPr>
        <w:pStyle w:val="Obsah1"/>
        <w:spacing w:before="120"/>
        <w:contextualSpacing/>
        <w:rPr>
          <w:rFonts w:ascii="Arial" w:hAnsi="Arial" w:cs="Arial"/>
          <w:sz w:val="20"/>
          <w:szCs w:val="22"/>
        </w:rPr>
      </w:pPr>
      <w:r w:rsidRPr="00C673CD">
        <w:rPr>
          <w:rFonts w:ascii="Arial" w:hAnsi="Arial" w:cs="Arial"/>
          <w:sz w:val="20"/>
          <w:szCs w:val="22"/>
        </w:rPr>
        <w:t xml:space="preserve">uzavřená podle zákona č. 89/2012Sb., </w:t>
      </w:r>
      <w:r w:rsidR="00E70312" w:rsidRPr="00C673CD">
        <w:rPr>
          <w:rFonts w:ascii="Arial" w:hAnsi="Arial" w:cs="Arial"/>
          <w:sz w:val="20"/>
          <w:szCs w:val="22"/>
        </w:rPr>
        <w:t>o</w:t>
      </w:r>
      <w:r w:rsidRPr="00C673CD">
        <w:rPr>
          <w:rFonts w:ascii="Arial" w:hAnsi="Arial" w:cs="Arial"/>
          <w:sz w:val="20"/>
          <w:szCs w:val="22"/>
        </w:rPr>
        <w:t>bčanského zákoníku</w:t>
      </w:r>
      <w:r w:rsidR="002C367F">
        <w:rPr>
          <w:rFonts w:ascii="Arial" w:hAnsi="Arial" w:cs="Arial"/>
          <w:sz w:val="20"/>
          <w:szCs w:val="22"/>
        </w:rPr>
        <w:t>, ve znění pozdějších předpisů</w:t>
      </w:r>
      <w:r w:rsidR="00E70312" w:rsidRPr="00C673CD">
        <w:rPr>
          <w:rFonts w:ascii="Arial" w:hAnsi="Arial" w:cs="Arial"/>
          <w:sz w:val="20"/>
          <w:szCs w:val="22"/>
        </w:rPr>
        <w:t xml:space="preserve"> (dále jen </w:t>
      </w:r>
      <w:r w:rsidR="002C367F">
        <w:rPr>
          <w:rFonts w:ascii="Arial" w:hAnsi="Arial" w:cs="Arial"/>
          <w:sz w:val="20"/>
          <w:szCs w:val="22"/>
        </w:rPr>
        <w:t>občanský zákoník</w:t>
      </w:r>
      <w:r w:rsidR="00E70312" w:rsidRPr="00C673CD">
        <w:rPr>
          <w:rFonts w:ascii="Arial" w:hAnsi="Arial" w:cs="Arial"/>
          <w:sz w:val="20"/>
          <w:szCs w:val="22"/>
        </w:rPr>
        <w:t>)</w:t>
      </w:r>
      <w:r w:rsidRPr="00C673CD">
        <w:rPr>
          <w:rFonts w:ascii="Arial" w:hAnsi="Arial" w:cs="Arial"/>
          <w:sz w:val="20"/>
          <w:szCs w:val="22"/>
        </w:rPr>
        <w:t xml:space="preserve"> a navazujících předpisů </w:t>
      </w:r>
    </w:p>
    <w:p w14:paraId="1EFF2A65" w14:textId="0DAC1B37" w:rsidR="00EA0177" w:rsidRPr="00CF20E7" w:rsidRDefault="00EA0177" w:rsidP="00EA0177">
      <w:pPr>
        <w:pStyle w:val="Zkladntext"/>
        <w:spacing w:before="120"/>
        <w:jc w:val="both"/>
        <w:rPr>
          <w:rFonts w:cs="Arial"/>
          <w:i/>
          <w:sz w:val="20"/>
        </w:rPr>
      </w:pPr>
      <w:r w:rsidRPr="00CF20E7">
        <w:rPr>
          <w:rFonts w:cs="Arial"/>
          <w:b/>
          <w:szCs w:val="24"/>
        </w:rPr>
        <w:t>(</w:t>
      </w:r>
      <w:r w:rsidRPr="00CF20E7">
        <w:rPr>
          <w:rFonts w:cs="Arial"/>
          <w:b/>
          <w:sz w:val="20"/>
        </w:rPr>
        <w:t xml:space="preserve">projekt „Stezka pro pěší a cyklistickou dopravu a Kroměříž – Miňůvky“, ISPROFOND 5728510159) </w:t>
      </w:r>
    </w:p>
    <w:p w14:paraId="2D4F5FEC" w14:textId="77777777" w:rsidR="00654D89" w:rsidRPr="00C673CD" w:rsidRDefault="00654D89" w:rsidP="00654D89">
      <w:pPr>
        <w:pStyle w:val="Zpat"/>
        <w:tabs>
          <w:tab w:val="clear" w:pos="4536"/>
          <w:tab w:val="clear" w:pos="9072"/>
        </w:tabs>
        <w:spacing w:before="120"/>
        <w:contextualSpacing/>
        <w:jc w:val="both"/>
        <w:rPr>
          <w:rFonts w:ascii="Arial" w:hAnsi="Arial" w:cs="Arial"/>
          <w:u w:val="single"/>
        </w:rPr>
      </w:pPr>
    </w:p>
    <w:p w14:paraId="591FA36B" w14:textId="77777777" w:rsidR="00695B20" w:rsidRPr="00C673CD" w:rsidRDefault="00695B20" w:rsidP="00654D89">
      <w:pPr>
        <w:pStyle w:val="Zpat"/>
        <w:tabs>
          <w:tab w:val="clear" w:pos="4536"/>
          <w:tab w:val="clear" w:pos="9072"/>
        </w:tabs>
        <w:spacing w:before="120"/>
        <w:contextualSpacing/>
        <w:jc w:val="both"/>
        <w:rPr>
          <w:rFonts w:ascii="Arial" w:hAnsi="Arial" w:cs="Arial"/>
          <w:b/>
          <w:u w:val="single"/>
        </w:rPr>
      </w:pPr>
      <w:r w:rsidRPr="00C673CD">
        <w:rPr>
          <w:rFonts w:ascii="Arial" w:hAnsi="Arial" w:cs="Arial"/>
          <w:u w:val="single"/>
        </w:rPr>
        <w:t xml:space="preserve">Číslo smlouvy </w:t>
      </w:r>
      <w:r w:rsidR="00474833">
        <w:rPr>
          <w:rFonts w:ascii="Arial" w:hAnsi="Arial" w:cs="Arial"/>
          <w:u w:val="single"/>
        </w:rPr>
        <w:t>objednavatele</w:t>
      </w:r>
      <w:r w:rsidRPr="00C673CD">
        <w:rPr>
          <w:rFonts w:ascii="Arial" w:hAnsi="Arial" w:cs="Arial"/>
          <w:u w:val="single"/>
        </w:rPr>
        <w:t xml:space="preserve">: </w:t>
      </w:r>
      <w:r w:rsidRPr="00C673CD">
        <w:rPr>
          <w:rFonts w:ascii="Arial" w:hAnsi="Arial" w:cs="Arial"/>
          <w:u w:val="single"/>
        </w:rPr>
        <w:tab/>
      </w:r>
      <w:r w:rsidRPr="00C673CD">
        <w:rPr>
          <w:rFonts w:ascii="Arial" w:hAnsi="Arial" w:cs="Arial"/>
          <w:u w:val="single"/>
        </w:rPr>
        <w:tab/>
      </w:r>
      <w:r w:rsidR="000B7990" w:rsidRPr="005279F6">
        <w:rPr>
          <w:rFonts w:ascii="Arial" w:hAnsi="Arial" w:cs="Arial"/>
          <w:highlight w:val="lightGray"/>
          <w:u w:val="single"/>
        </w:rPr>
        <w:t>[</w:t>
      </w:r>
      <w:r w:rsidR="000B7990" w:rsidRPr="005279F6">
        <w:rPr>
          <w:rFonts w:ascii="Arial" w:hAnsi="Arial" w:cs="Arial"/>
          <w:b/>
          <w:highlight w:val="lightGray"/>
          <w:u w:val="single"/>
        </w:rPr>
        <w:t>bude doplněno objednatelem]</w:t>
      </w:r>
    </w:p>
    <w:p w14:paraId="2DCD330A" w14:textId="77777777" w:rsidR="00695B20" w:rsidRPr="00C673CD" w:rsidRDefault="00474833" w:rsidP="00654D89">
      <w:pPr>
        <w:pStyle w:val="Zpat"/>
        <w:tabs>
          <w:tab w:val="clear" w:pos="4536"/>
          <w:tab w:val="clear" w:pos="9072"/>
        </w:tabs>
        <w:spacing w:before="120"/>
        <w:contextualSpacing/>
        <w:jc w:val="both"/>
        <w:rPr>
          <w:rFonts w:ascii="Arial" w:hAnsi="Arial" w:cs="Arial"/>
          <w:b/>
          <w:highlight w:val="yellow"/>
          <w:u w:val="single"/>
        </w:rPr>
      </w:pPr>
      <w:r>
        <w:rPr>
          <w:rFonts w:ascii="Arial" w:hAnsi="Arial" w:cs="Arial"/>
          <w:u w:val="single"/>
        </w:rPr>
        <w:t>Č</w:t>
      </w:r>
      <w:r w:rsidR="00695B20" w:rsidRPr="00C673CD">
        <w:rPr>
          <w:rFonts w:ascii="Arial" w:hAnsi="Arial" w:cs="Arial"/>
          <w:u w:val="single"/>
        </w:rPr>
        <w:t xml:space="preserve">íslo smlouvy zhotovitele: </w:t>
      </w:r>
      <w:r w:rsidR="00695B20" w:rsidRPr="00C673CD">
        <w:rPr>
          <w:rFonts w:ascii="Arial" w:hAnsi="Arial" w:cs="Arial"/>
          <w:u w:val="single"/>
        </w:rPr>
        <w:tab/>
      </w:r>
      <w:r w:rsidR="00695B20" w:rsidRPr="00C673CD">
        <w:rPr>
          <w:rFonts w:ascii="Arial" w:hAnsi="Arial" w:cs="Arial"/>
          <w:u w:val="single"/>
        </w:rPr>
        <w:tab/>
      </w:r>
      <w:bookmarkStart w:id="0" w:name="_Hlk165553504"/>
      <w:r w:rsidR="000B7990" w:rsidRPr="000B7990">
        <w:rPr>
          <w:rFonts w:ascii="Arial" w:hAnsi="Arial" w:cs="Arial"/>
          <w:b/>
          <w:highlight w:val="yellow"/>
          <w:u w:val="single"/>
        </w:rPr>
        <w:t>[bude doplněno]</w:t>
      </w:r>
      <w:bookmarkEnd w:id="0"/>
    </w:p>
    <w:p w14:paraId="342BC114" w14:textId="77777777" w:rsidR="00654D89" w:rsidRPr="00C673CD" w:rsidRDefault="00654D89" w:rsidP="00654D89">
      <w:pPr>
        <w:pStyle w:val="Zpat"/>
        <w:tabs>
          <w:tab w:val="clear" w:pos="4536"/>
          <w:tab w:val="clear" w:pos="9072"/>
        </w:tabs>
        <w:spacing w:before="120"/>
        <w:contextualSpacing/>
        <w:jc w:val="both"/>
        <w:rPr>
          <w:rFonts w:ascii="Arial" w:hAnsi="Arial" w:cs="Arial"/>
          <w:b/>
          <w:highlight w:val="yellow"/>
          <w:u w:val="single"/>
        </w:rPr>
      </w:pPr>
    </w:p>
    <w:p w14:paraId="0D9AE9D2" w14:textId="77777777" w:rsidR="006F5194" w:rsidRPr="00C673CD" w:rsidRDefault="006F5194" w:rsidP="001C2664">
      <w:pPr>
        <w:pStyle w:val="Nadpis1"/>
        <w:numPr>
          <w:ilvl w:val="0"/>
          <w:numId w:val="13"/>
        </w:numPr>
        <w:spacing w:before="120"/>
        <w:ind w:left="567" w:hanging="567"/>
        <w:contextualSpacing/>
        <w:jc w:val="both"/>
        <w:rPr>
          <w:rFonts w:cs="Arial"/>
          <w:sz w:val="28"/>
          <w:szCs w:val="22"/>
          <w:u w:val="none"/>
        </w:rPr>
      </w:pPr>
      <w:r w:rsidRPr="00C673CD">
        <w:rPr>
          <w:rFonts w:cs="Arial"/>
          <w:sz w:val="28"/>
          <w:szCs w:val="22"/>
          <w:u w:val="none"/>
        </w:rPr>
        <w:t>SMLUVNÍ STRANY</w:t>
      </w:r>
    </w:p>
    <w:p w14:paraId="0B08D0B2" w14:textId="77777777" w:rsidR="001460D3" w:rsidRPr="00C673CD" w:rsidRDefault="006F5194" w:rsidP="001C2664">
      <w:pPr>
        <w:pStyle w:val="Nadpis2"/>
        <w:numPr>
          <w:ilvl w:val="1"/>
          <w:numId w:val="13"/>
        </w:numPr>
        <w:spacing w:before="120" w:after="0"/>
        <w:ind w:left="567" w:hanging="567"/>
        <w:contextualSpacing/>
        <w:rPr>
          <w:rFonts w:cs="Arial"/>
          <w:b/>
          <w:sz w:val="20"/>
          <w:szCs w:val="22"/>
        </w:rPr>
      </w:pPr>
      <w:r w:rsidRPr="00C673CD">
        <w:rPr>
          <w:rFonts w:cs="Arial"/>
          <w:b/>
          <w:sz w:val="20"/>
          <w:szCs w:val="22"/>
        </w:rPr>
        <w:t>Objednatel</w:t>
      </w:r>
    </w:p>
    <w:p w14:paraId="6C3AE100" w14:textId="77777777" w:rsidR="006F5194" w:rsidRPr="00C673CD" w:rsidRDefault="006F5194" w:rsidP="00654D89">
      <w:pPr>
        <w:pStyle w:val="Obsah1"/>
        <w:spacing w:before="120"/>
        <w:contextualSpacing/>
        <w:rPr>
          <w:rFonts w:ascii="Arial" w:hAnsi="Arial" w:cs="Arial"/>
          <w:sz w:val="20"/>
          <w:szCs w:val="22"/>
        </w:rPr>
      </w:pPr>
      <w:r w:rsidRPr="00C673CD">
        <w:rPr>
          <w:rFonts w:ascii="Arial" w:hAnsi="Arial" w:cs="Arial"/>
          <w:sz w:val="20"/>
          <w:szCs w:val="22"/>
        </w:rPr>
        <w:t>název:</w:t>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t>Město Kroměříž</w:t>
      </w:r>
    </w:p>
    <w:p w14:paraId="29D6C0E0" w14:textId="77777777" w:rsidR="006F5194" w:rsidRPr="00C673CD" w:rsidRDefault="006F5194" w:rsidP="00654D89">
      <w:pPr>
        <w:pStyle w:val="Obsah1"/>
        <w:spacing w:before="120"/>
        <w:contextualSpacing/>
        <w:rPr>
          <w:rFonts w:ascii="Arial" w:hAnsi="Arial" w:cs="Arial"/>
          <w:sz w:val="20"/>
          <w:szCs w:val="22"/>
        </w:rPr>
      </w:pPr>
      <w:r w:rsidRPr="00C673CD">
        <w:rPr>
          <w:rFonts w:ascii="Arial" w:hAnsi="Arial" w:cs="Arial"/>
          <w:sz w:val="20"/>
          <w:szCs w:val="22"/>
        </w:rPr>
        <w:t>sídlo:</w:t>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t>Velké náměstí 115/1, 767 01 Kroměříž</w:t>
      </w:r>
    </w:p>
    <w:p w14:paraId="2EB21F3A" w14:textId="77777777" w:rsidR="006F5194" w:rsidRPr="00C673CD" w:rsidRDefault="006F5194" w:rsidP="00654D89">
      <w:pPr>
        <w:pStyle w:val="Obsah1"/>
        <w:spacing w:before="120"/>
        <w:contextualSpacing/>
        <w:rPr>
          <w:rFonts w:ascii="Arial" w:hAnsi="Arial" w:cs="Arial"/>
          <w:sz w:val="20"/>
          <w:szCs w:val="22"/>
        </w:rPr>
      </w:pPr>
      <w:r w:rsidRPr="00C673CD">
        <w:rPr>
          <w:rFonts w:ascii="Arial" w:hAnsi="Arial" w:cs="Arial"/>
          <w:sz w:val="20"/>
          <w:szCs w:val="22"/>
        </w:rPr>
        <w:t>statutární orgán:</w:t>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t xml:space="preserve">Mgr. </w:t>
      </w:r>
      <w:r w:rsidR="00DC73B1">
        <w:rPr>
          <w:rFonts w:ascii="Arial" w:hAnsi="Arial" w:cs="Arial"/>
          <w:sz w:val="20"/>
          <w:szCs w:val="22"/>
        </w:rPr>
        <w:t>Tomáš Opatrný</w:t>
      </w:r>
      <w:r w:rsidRPr="00C673CD">
        <w:rPr>
          <w:rFonts w:ascii="Arial" w:hAnsi="Arial" w:cs="Arial"/>
          <w:sz w:val="20"/>
          <w:szCs w:val="22"/>
        </w:rPr>
        <w:t>, starosta</w:t>
      </w:r>
    </w:p>
    <w:p w14:paraId="0264C359" w14:textId="77777777" w:rsidR="006F5194" w:rsidRPr="00C673CD" w:rsidRDefault="006F5194" w:rsidP="00654D89">
      <w:pPr>
        <w:pStyle w:val="Obsah1"/>
        <w:spacing w:before="120"/>
        <w:contextualSpacing/>
        <w:rPr>
          <w:rFonts w:ascii="Arial" w:hAnsi="Arial" w:cs="Arial"/>
          <w:sz w:val="20"/>
          <w:szCs w:val="22"/>
        </w:rPr>
      </w:pPr>
      <w:r w:rsidRPr="00C673CD">
        <w:rPr>
          <w:rFonts w:ascii="Arial" w:hAnsi="Arial" w:cs="Arial"/>
          <w:sz w:val="20"/>
          <w:szCs w:val="22"/>
        </w:rPr>
        <w:t>IČ:</w:t>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t>002 87 351</w:t>
      </w:r>
    </w:p>
    <w:p w14:paraId="6EA6E78C" w14:textId="77777777" w:rsidR="006F5194" w:rsidRPr="00C673CD" w:rsidRDefault="006F5194" w:rsidP="00654D89">
      <w:pPr>
        <w:pStyle w:val="Obsah1"/>
        <w:spacing w:before="120"/>
        <w:contextualSpacing/>
        <w:rPr>
          <w:rFonts w:ascii="Arial" w:hAnsi="Arial" w:cs="Arial"/>
          <w:sz w:val="20"/>
          <w:szCs w:val="22"/>
        </w:rPr>
      </w:pPr>
      <w:r w:rsidRPr="00C673CD">
        <w:rPr>
          <w:rFonts w:ascii="Arial" w:hAnsi="Arial" w:cs="Arial"/>
          <w:sz w:val="20"/>
          <w:szCs w:val="22"/>
        </w:rPr>
        <w:t>DIČ:</w:t>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t>CZ 00287351</w:t>
      </w:r>
    </w:p>
    <w:p w14:paraId="140DEB3D" w14:textId="77777777" w:rsidR="006F5194" w:rsidRPr="00C673CD" w:rsidRDefault="006F5194" w:rsidP="00654D89">
      <w:pPr>
        <w:pStyle w:val="Obsah1"/>
        <w:spacing w:before="120"/>
        <w:contextualSpacing/>
        <w:rPr>
          <w:rFonts w:ascii="Arial" w:hAnsi="Arial" w:cs="Arial"/>
          <w:sz w:val="20"/>
          <w:szCs w:val="22"/>
        </w:rPr>
      </w:pPr>
      <w:r w:rsidRPr="00C673CD">
        <w:rPr>
          <w:rFonts w:ascii="Arial" w:hAnsi="Arial" w:cs="Arial"/>
          <w:sz w:val="20"/>
          <w:szCs w:val="22"/>
        </w:rPr>
        <w:t>bankovní spojení:</w:t>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t>Komerční banka, a.s.</w:t>
      </w:r>
    </w:p>
    <w:p w14:paraId="750633A3" w14:textId="77777777" w:rsidR="006F5194" w:rsidRPr="00C673CD" w:rsidRDefault="006F5194" w:rsidP="00654D89">
      <w:pPr>
        <w:pStyle w:val="Obsah1"/>
        <w:spacing w:before="120"/>
        <w:contextualSpacing/>
        <w:rPr>
          <w:rFonts w:ascii="Arial" w:hAnsi="Arial" w:cs="Arial"/>
          <w:sz w:val="20"/>
          <w:szCs w:val="22"/>
        </w:rPr>
      </w:pPr>
      <w:r w:rsidRPr="00C673CD">
        <w:rPr>
          <w:rFonts w:ascii="Arial" w:hAnsi="Arial" w:cs="Arial"/>
          <w:sz w:val="20"/>
          <w:szCs w:val="22"/>
        </w:rPr>
        <w:t>č. účtu:</w:t>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r>
      <w:r w:rsidRPr="00C673CD">
        <w:rPr>
          <w:rFonts w:ascii="Arial" w:hAnsi="Arial" w:cs="Arial"/>
          <w:sz w:val="20"/>
          <w:szCs w:val="22"/>
        </w:rPr>
        <w:tab/>
      </w:r>
      <w:r w:rsidR="00E172EB">
        <w:rPr>
          <w:rFonts w:ascii="Arial" w:hAnsi="Arial" w:cs="Arial"/>
          <w:sz w:val="20"/>
          <w:szCs w:val="22"/>
        </w:rPr>
        <w:tab/>
      </w:r>
      <w:bookmarkStart w:id="1" w:name="_Hlk98347487"/>
      <w:r w:rsidRPr="00C673CD">
        <w:rPr>
          <w:rFonts w:ascii="Arial" w:hAnsi="Arial" w:cs="Arial"/>
          <w:sz w:val="20"/>
          <w:szCs w:val="22"/>
        </w:rPr>
        <w:t>8326340247/0100</w:t>
      </w:r>
      <w:bookmarkEnd w:id="1"/>
    </w:p>
    <w:p w14:paraId="09F7E210" w14:textId="77777777" w:rsidR="006F5194" w:rsidRPr="00C673CD" w:rsidRDefault="006F5194" w:rsidP="00654D89">
      <w:pPr>
        <w:pStyle w:val="Obsah1"/>
        <w:spacing w:before="120"/>
        <w:contextualSpacing/>
        <w:rPr>
          <w:rFonts w:ascii="Arial" w:hAnsi="Arial" w:cs="Arial"/>
          <w:sz w:val="20"/>
          <w:szCs w:val="22"/>
        </w:rPr>
      </w:pPr>
      <w:r w:rsidRPr="00C673CD">
        <w:rPr>
          <w:rFonts w:ascii="Arial" w:hAnsi="Arial" w:cs="Arial"/>
          <w:sz w:val="20"/>
          <w:szCs w:val="22"/>
        </w:rPr>
        <w:t>za Objednatele je oprávněn jednat:</w:t>
      </w:r>
    </w:p>
    <w:p w14:paraId="05A83E62" w14:textId="77777777" w:rsidR="006F5194" w:rsidRPr="00C673CD" w:rsidRDefault="006F5194" w:rsidP="00654D89">
      <w:pPr>
        <w:pStyle w:val="Obsah1"/>
        <w:spacing w:before="120"/>
        <w:contextualSpacing/>
        <w:rPr>
          <w:rFonts w:ascii="Arial" w:hAnsi="Arial" w:cs="Arial"/>
          <w:sz w:val="20"/>
          <w:szCs w:val="22"/>
        </w:rPr>
      </w:pPr>
      <w:r w:rsidRPr="00C673CD">
        <w:rPr>
          <w:rFonts w:ascii="Arial" w:hAnsi="Arial" w:cs="Arial"/>
          <w:sz w:val="20"/>
          <w:szCs w:val="22"/>
        </w:rPr>
        <w:tab/>
        <w:t>- ve věcech smluvních:</w:t>
      </w:r>
      <w:r w:rsidRPr="00C673CD">
        <w:rPr>
          <w:rFonts w:ascii="Arial" w:hAnsi="Arial" w:cs="Arial"/>
          <w:sz w:val="20"/>
          <w:szCs w:val="22"/>
        </w:rPr>
        <w:tab/>
      </w:r>
      <w:r w:rsidR="00E172EB">
        <w:rPr>
          <w:rFonts w:ascii="Arial" w:hAnsi="Arial" w:cs="Arial"/>
          <w:sz w:val="20"/>
          <w:szCs w:val="22"/>
        </w:rPr>
        <w:tab/>
      </w:r>
      <w:r w:rsidRPr="00C673CD">
        <w:rPr>
          <w:rFonts w:ascii="Arial" w:hAnsi="Arial" w:cs="Arial"/>
          <w:sz w:val="20"/>
          <w:szCs w:val="22"/>
        </w:rPr>
        <w:t xml:space="preserve">Mgr. </w:t>
      </w:r>
      <w:r w:rsidR="00D972D7">
        <w:rPr>
          <w:rFonts w:ascii="Arial" w:hAnsi="Arial" w:cs="Arial"/>
          <w:sz w:val="20"/>
          <w:szCs w:val="22"/>
        </w:rPr>
        <w:t>Tomáš Opatrný</w:t>
      </w:r>
      <w:r w:rsidRPr="00C673CD">
        <w:rPr>
          <w:rFonts w:ascii="Arial" w:hAnsi="Arial" w:cs="Arial"/>
          <w:sz w:val="20"/>
          <w:szCs w:val="22"/>
        </w:rPr>
        <w:t xml:space="preserve"> – starosta města</w:t>
      </w:r>
    </w:p>
    <w:p w14:paraId="226DDC6B" w14:textId="77777777" w:rsidR="006F5194" w:rsidRPr="00C673CD" w:rsidRDefault="006F5194" w:rsidP="00654D89">
      <w:pPr>
        <w:pStyle w:val="Obsah1"/>
        <w:spacing w:before="120"/>
        <w:contextualSpacing/>
        <w:rPr>
          <w:rFonts w:ascii="Arial" w:hAnsi="Arial" w:cs="Arial"/>
          <w:sz w:val="20"/>
          <w:szCs w:val="22"/>
        </w:rPr>
      </w:pPr>
      <w:r w:rsidRPr="00C673CD">
        <w:rPr>
          <w:rFonts w:ascii="Arial" w:hAnsi="Arial" w:cs="Arial"/>
          <w:sz w:val="20"/>
          <w:szCs w:val="22"/>
        </w:rPr>
        <w:tab/>
        <w:t>- ve věcech technických:</w:t>
      </w:r>
      <w:r w:rsidRPr="00C673CD">
        <w:rPr>
          <w:rFonts w:ascii="Arial" w:hAnsi="Arial" w:cs="Arial"/>
          <w:sz w:val="20"/>
          <w:szCs w:val="22"/>
        </w:rPr>
        <w:tab/>
        <w:t xml:space="preserve">Ing. Libor Pecháček, vedoucí Odboru investic </w:t>
      </w:r>
    </w:p>
    <w:p w14:paraId="6BADABCB" w14:textId="77777777" w:rsidR="00736138" w:rsidRDefault="006F5194" w:rsidP="00654D89">
      <w:pPr>
        <w:pStyle w:val="Obsah1"/>
        <w:spacing w:before="120"/>
        <w:ind w:left="2836" w:firstLine="709"/>
        <w:contextualSpacing/>
        <w:rPr>
          <w:rFonts w:ascii="Arial" w:hAnsi="Arial" w:cs="Arial"/>
          <w:sz w:val="20"/>
          <w:szCs w:val="22"/>
        </w:rPr>
      </w:pPr>
      <w:r w:rsidRPr="00C673CD">
        <w:rPr>
          <w:rFonts w:ascii="Arial" w:hAnsi="Arial" w:cs="Arial"/>
          <w:sz w:val="20"/>
          <w:szCs w:val="22"/>
        </w:rPr>
        <w:t xml:space="preserve">(+420 720 056 338, </w:t>
      </w:r>
      <w:hyperlink r:id="rId8" w:history="1">
        <w:r w:rsidR="00736138" w:rsidRPr="002C2BE4">
          <w:rPr>
            <w:rStyle w:val="Hypertextovodkaz"/>
            <w:rFonts w:ascii="Arial" w:hAnsi="Arial" w:cs="Arial"/>
            <w:sz w:val="20"/>
            <w:szCs w:val="22"/>
          </w:rPr>
          <w:t>libor.pechacek@mestokm.cz</w:t>
        </w:r>
      </w:hyperlink>
      <w:r w:rsidR="00736138">
        <w:rPr>
          <w:rFonts w:ascii="Arial" w:hAnsi="Arial" w:cs="Arial"/>
          <w:sz w:val="20"/>
          <w:szCs w:val="22"/>
        </w:rPr>
        <w:t>)</w:t>
      </w:r>
    </w:p>
    <w:p w14:paraId="00A46A0F" w14:textId="6FCA8F8C" w:rsidR="006F5194" w:rsidRPr="00C673CD" w:rsidRDefault="00EA0177" w:rsidP="00654D89">
      <w:pPr>
        <w:pStyle w:val="Obsah1"/>
        <w:spacing w:before="120"/>
        <w:ind w:left="3545"/>
        <w:contextualSpacing/>
        <w:rPr>
          <w:rFonts w:ascii="Arial" w:hAnsi="Arial" w:cs="Arial"/>
          <w:sz w:val="20"/>
          <w:szCs w:val="22"/>
        </w:rPr>
      </w:pPr>
      <w:r>
        <w:rPr>
          <w:rFonts w:ascii="Arial" w:hAnsi="Arial" w:cs="Arial"/>
          <w:sz w:val="20"/>
          <w:szCs w:val="22"/>
        </w:rPr>
        <w:t>Ing. Martina Vybíralová</w:t>
      </w:r>
      <w:r w:rsidR="00736138">
        <w:rPr>
          <w:rFonts w:ascii="Arial" w:hAnsi="Arial" w:cs="Arial"/>
          <w:sz w:val="20"/>
          <w:szCs w:val="22"/>
        </w:rPr>
        <w:t xml:space="preserve">, </w:t>
      </w:r>
      <w:r>
        <w:rPr>
          <w:rFonts w:ascii="Arial" w:hAnsi="Arial" w:cs="Arial"/>
          <w:sz w:val="20"/>
          <w:szCs w:val="22"/>
        </w:rPr>
        <w:t>projektový manažer</w:t>
      </w:r>
      <w:r w:rsidR="00736138">
        <w:rPr>
          <w:rFonts w:ascii="Arial" w:hAnsi="Arial" w:cs="Arial"/>
          <w:sz w:val="20"/>
          <w:szCs w:val="22"/>
        </w:rPr>
        <w:t xml:space="preserve"> </w:t>
      </w:r>
      <w:r w:rsidR="006F5194" w:rsidRPr="00C673CD">
        <w:rPr>
          <w:rFonts w:ascii="Arial" w:hAnsi="Arial" w:cs="Arial"/>
          <w:sz w:val="20"/>
          <w:szCs w:val="22"/>
        </w:rPr>
        <w:t xml:space="preserve">Odboru investic </w:t>
      </w:r>
    </w:p>
    <w:p w14:paraId="3E8576B9" w14:textId="181E0A18" w:rsidR="00736138" w:rsidRDefault="006F5194" w:rsidP="00654D89">
      <w:pPr>
        <w:pStyle w:val="Obsah1"/>
        <w:spacing w:before="120"/>
        <w:ind w:left="3545"/>
        <w:contextualSpacing/>
        <w:rPr>
          <w:rFonts w:ascii="Arial" w:hAnsi="Arial" w:cs="Arial"/>
          <w:sz w:val="20"/>
          <w:szCs w:val="22"/>
        </w:rPr>
      </w:pPr>
      <w:r w:rsidRPr="00C673CD">
        <w:rPr>
          <w:rFonts w:ascii="Arial" w:hAnsi="Arial" w:cs="Arial"/>
          <w:sz w:val="20"/>
          <w:szCs w:val="22"/>
        </w:rPr>
        <w:t>(+420</w:t>
      </w:r>
      <w:r w:rsidR="00EA0177">
        <w:rPr>
          <w:rFonts w:ascii="Arial" w:hAnsi="Arial" w:cs="Arial"/>
          <w:sz w:val="20"/>
          <w:szCs w:val="22"/>
        </w:rPr>
        <w:t> 720 029 724</w:t>
      </w:r>
      <w:r w:rsidRPr="00C673CD">
        <w:rPr>
          <w:rFonts w:ascii="Arial" w:hAnsi="Arial" w:cs="Arial"/>
          <w:sz w:val="20"/>
          <w:szCs w:val="22"/>
        </w:rPr>
        <w:t xml:space="preserve">; </w:t>
      </w:r>
      <w:hyperlink r:id="rId9" w:history="1">
        <w:r w:rsidR="00EA0177" w:rsidRPr="008D5984">
          <w:rPr>
            <w:rStyle w:val="Hypertextovodkaz"/>
            <w:rFonts w:ascii="Arial" w:hAnsi="Arial" w:cs="Arial"/>
            <w:sz w:val="20"/>
            <w:szCs w:val="22"/>
          </w:rPr>
          <w:t>martina.vybiralova@mestokm.cz</w:t>
        </w:r>
      </w:hyperlink>
      <w:r w:rsidR="00736138">
        <w:rPr>
          <w:rFonts w:ascii="Arial" w:hAnsi="Arial" w:cs="Arial"/>
          <w:sz w:val="20"/>
          <w:szCs w:val="22"/>
        </w:rPr>
        <w:t>)</w:t>
      </w:r>
    </w:p>
    <w:p w14:paraId="212876AB" w14:textId="77777777" w:rsidR="00BC0916" w:rsidRDefault="00BC0916" w:rsidP="00BC0916">
      <w:pPr>
        <w:spacing w:before="120"/>
        <w:contextualSpacing/>
        <w:rPr>
          <w:rFonts w:ascii="Arial" w:hAnsi="Arial" w:cs="Arial"/>
        </w:rPr>
      </w:pPr>
      <w:r>
        <w:rPr>
          <w:rFonts w:ascii="Arial" w:hAnsi="Arial" w:cs="Arial"/>
        </w:rPr>
        <w:t>(dále jen „objednatel“)</w:t>
      </w:r>
    </w:p>
    <w:p w14:paraId="285D4CCC" w14:textId="77777777" w:rsidR="00BC0916" w:rsidRDefault="00BC0916" w:rsidP="00BC0916">
      <w:pPr>
        <w:spacing w:before="120"/>
        <w:contextualSpacing/>
        <w:rPr>
          <w:rFonts w:ascii="Arial" w:hAnsi="Arial" w:cs="Arial"/>
        </w:rPr>
      </w:pPr>
    </w:p>
    <w:p w14:paraId="1E57FD50" w14:textId="77777777" w:rsidR="00BC0916" w:rsidRDefault="00BC0916" w:rsidP="00BC0916">
      <w:pPr>
        <w:spacing w:before="120"/>
        <w:contextualSpacing/>
        <w:rPr>
          <w:rFonts w:ascii="Arial" w:hAnsi="Arial" w:cs="Arial"/>
        </w:rPr>
      </w:pPr>
      <w:r>
        <w:rPr>
          <w:rFonts w:ascii="Arial" w:hAnsi="Arial" w:cs="Arial"/>
        </w:rPr>
        <w:t>a</w:t>
      </w:r>
    </w:p>
    <w:p w14:paraId="309D9951" w14:textId="77777777" w:rsidR="00736138" w:rsidRPr="00736138" w:rsidRDefault="00736138" w:rsidP="00736138"/>
    <w:p w14:paraId="290F7532" w14:textId="77777777" w:rsidR="00EA4A01" w:rsidRPr="00C673CD" w:rsidRDefault="00EA4A01" w:rsidP="001C2664">
      <w:pPr>
        <w:pStyle w:val="Nadpis2"/>
        <w:numPr>
          <w:ilvl w:val="1"/>
          <w:numId w:val="13"/>
        </w:numPr>
        <w:spacing w:before="120" w:after="0"/>
        <w:ind w:left="567" w:hanging="567"/>
        <w:contextualSpacing/>
        <w:rPr>
          <w:rFonts w:cs="Arial"/>
          <w:b/>
          <w:sz w:val="20"/>
          <w:szCs w:val="22"/>
        </w:rPr>
      </w:pPr>
      <w:r w:rsidRPr="00C673CD">
        <w:rPr>
          <w:rFonts w:cs="Arial"/>
          <w:b/>
          <w:sz w:val="20"/>
          <w:szCs w:val="22"/>
        </w:rPr>
        <w:t>Zhotovitel</w:t>
      </w:r>
    </w:p>
    <w:p w14:paraId="510FBE8D" w14:textId="77777777" w:rsidR="00602026" w:rsidRPr="00C673CD" w:rsidRDefault="006F5194" w:rsidP="00654D89">
      <w:pPr>
        <w:spacing w:before="120"/>
        <w:ind w:right="397"/>
        <w:contextualSpacing/>
        <w:jc w:val="both"/>
        <w:outlineLvl w:val="0"/>
        <w:rPr>
          <w:rFonts w:ascii="Arial" w:hAnsi="Arial" w:cs="Arial"/>
          <w:sz w:val="6"/>
        </w:rPr>
      </w:pPr>
      <w:r w:rsidRPr="00C673CD">
        <w:rPr>
          <w:rFonts w:ascii="Arial" w:hAnsi="Arial" w:cs="Arial"/>
          <w:szCs w:val="22"/>
        </w:rPr>
        <w:t>n</w:t>
      </w:r>
      <w:r w:rsidR="00602026" w:rsidRPr="00C673CD">
        <w:rPr>
          <w:rFonts w:ascii="Arial" w:hAnsi="Arial" w:cs="Arial"/>
          <w:szCs w:val="22"/>
        </w:rPr>
        <w:t>ázev:</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1460D3" w:rsidRPr="00C673CD">
        <w:rPr>
          <w:rFonts w:ascii="Arial" w:hAnsi="Arial" w:cs="Arial"/>
          <w:sz w:val="18"/>
        </w:rPr>
        <w:tab/>
      </w:r>
      <w:r w:rsidR="000B7990" w:rsidRPr="000B7990">
        <w:rPr>
          <w:rFonts w:ascii="Arial" w:hAnsi="Arial" w:cs="Arial"/>
          <w:b/>
          <w:highlight w:val="yellow"/>
        </w:rPr>
        <w:t>[bude doplněno]</w:t>
      </w:r>
      <w:r w:rsidR="00602026" w:rsidRPr="00C673CD">
        <w:rPr>
          <w:rFonts w:ascii="Arial" w:hAnsi="Arial" w:cs="Arial"/>
          <w:sz w:val="18"/>
        </w:rPr>
        <w:t xml:space="preserve">  </w:t>
      </w:r>
      <w:r w:rsidR="00602026" w:rsidRPr="00C673CD">
        <w:rPr>
          <w:rFonts w:ascii="Arial" w:hAnsi="Arial" w:cs="Arial"/>
          <w:sz w:val="6"/>
        </w:rPr>
        <w:t xml:space="preserve"> </w:t>
      </w:r>
    </w:p>
    <w:p w14:paraId="640E1AAF" w14:textId="77777777" w:rsidR="00602026" w:rsidRPr="00C673CD" w:rsidRDefault="006F5194" w:rsidP="00654D89">
      <w:pPr>
        <w:spacing w:before="120"/>
        <w:ind w:right="397"/>
        <w:contextualSpacing/>
        <w:jc w:val="both"/>
        <w:rPr>
          <w:rFonts w:ascii="Arial" w:hAnsi="Arial" w:cs="Arial"/>
          <w:szCs w:val="22"/>
        </w:rPr>
      </w:pPr>
      <w:r w:rsidRPr="00C673CD">
        <w:rPr>
          <w:rFonts w:ascii="Arial" w:hAnsi="Arial" w:cs="Arial"/>
          <w:szCs w:val="22"/>
        </w:rPr>
        <w:t>a</w:t>
      </w:r>
      <w:r w:rsidR="00602026" w:rsidRPr="00C673CD">
        <w:rPr>
          <w:rFonts w:ascii="Arial" w:hAnsi="Arial" w:cs="Arial"/>
          <w:szCs w:val="22"/>
        </w:rPr>
        <w:t>dresa:</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E172EB">
        <w:rPr>
          <w:rFonts w:ascii="Arial" w:hAnsi="Arial" w:cs="Arial"/>
          <w:sz w:val="18"/>
        </w:rPr>
        <w:tab/>
      </w:r>
      <w:r w:rsidR="000B7990" w:rsidRPr="000B7990">
        <w:rPr>
          <w:rFonts w:ascii="Arial" w:hAnsi="Arial" w:cs="Arial"/>
          <w:bCs/>
          <w:highlight w:val="yellow"/>
        </w:rPr>
        <w:t>[bude doplněno]</w:t>
      </w:r>
    </w:p>
    <w:p w14:paraId="0C22A842" w14:textId="77777777" w:rsidR="00B55DF9" w:rsidRPr="00C673CD" w:rsidRDefault="001460D3" w:rsidP="00654D89">
      <w:pPr>
        <w:spacing w:before="120"/>
        <w:contextualSpacing/>
        <w:jc w:val="both"/>
        <w:rPr>
          <w:rFonts w:ascii="Arial" w:hAnsi="Arial" w:cs="Arial"/>
          <w:b/>
          <w:szCs w:val="22"/>
        </w:rPr>
      </w:pPr>
      <w:r w:rsidRPr="00C673CD">
        <w:rPr>
          <w:rFonts w:ascii="Arial" w:hAnsi="Arial" w:cs="Arial"/>
          <w:szCs w:val="22"/>
        </w:rPr>
        <w:t>I</w:t>
      </w:r>
      <w:r w:rsidR="00B55DF9" w:rsidRPr="00C673CD">
        <w:rPr>
          <w:rFonts w:ascii="Arial" w:hAnsi="Arial" w:cs="Arial"/>
          <w:szCs w:val="22"/>
        </w:rPr>
        <w:t>ČO:</w:t>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Pr="00C673CD">
        <w:rPr>
          <w:rFonts w:ascii="Arial" w:hAnsi="Arial" w:cs="Arial"/>
          <w:szCs w:val="22"/>
        </w:rPr>
        <w:tab/>
      </w:r>
      <w:r w:rsidR="000B7990" w:rsidRPr="000B7990">
        <w:rPr>
          <w:rFonts w:ascii="Arial" w:hAnsi="Arial" w:cs="Arial"/>
          <w:bCs/>
          <w:highlight w:val="yellow"/>
        </w:rPr>
        <w:t>[bude doplněno]</w:t>
      </w:r>
      <w:r w:rsidR="00B55DF9" w:rsidRPr="00C673CD">
        <w:rPr>
          <w:rFonts w:ascii="Arial" w:hAnsi="Arial" w:cs="Arial"/>
          <w:szCs w:val="22"/>
        </w:rPr>
        <w:tab/>
      </w:r>
    </w:p>
    <w:p w14:paraId="289DA90B" w14:textId="77777777" w:rsidR="00B55DF9" w:rsidRPr="00C673CD" w:rsidRDefault="00B55DF9" w:rsidP="00654D89">
      <w:pPr>
        <w:spacing w:before="120"/>
        <w:contextualSpacing/>
        <w:jc w:val="both"/>
        <w:rPr>
          <w:rFonts w:ascii="Arial" w:hAnsi="Arial" w:cs="Arial"/>
          <w:b/>
          <w:szCs w:val="22"/>
        </w:rPr>
      </w:pPr>
      <w:r w:rsidRPr="00C673CD">
        <w:rPr>
          <w:rFonts w:ascii="Arial" w:hAnsi="Arial" w:cs="Arial"/>
          <w:szCs w:val="22"/>
        </w:rPr>
        <w:t>DIČ:</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1460D3" w:rsidRPr="00C673CD">
        <w:rPr>
          <w:rFonts w:ascii="Arial" w:hAnsi="Arial" w:cs="Arial"/>
          <w:szCs w:val="22"/>
        </w:rPr>
        <w:tab/>
      </w:r>
      <w:r w:rsidR="000B7990" w:rsidRPr="000B7990">
        <w:rPr>
          <w:rFonts w:ascii="Arial" w:hAnsi="Arial" w:cs="Arial"/>
          <w:bCs/>
          <w:highlight w:val="yellow"/>
        </w:rPr>
        <w:t>[bude doplněno]</w:t>
      </w:r>
    </w:p>
    <w:p w14:paraId="436AE642" w14:textId="77777777" w:rsidR="001460D3"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statutární orgán</w:t>
      </w:r>
      <w:r w:rsidR="00602026" w:rsidRPr="00C673CD">
        <w:rPr>
          <w:rFonts w:ascii="Arial" w:hAnsi="Arial" w:cs="Arial"/>
          <w:szCs w:val="22"/>
        </w:rPr>
        <w:t>:</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0B7990" w:rsidRPr="000B7990">
        <w:rPr>
          <w:rFonts w:ascii="Arial" w:hAnsi="Arial" w:cs="Arial"/>
          <w:bCs/>
          <w:highlight w:val="yellow"/>
        </w:rPr>
        <w:t>[bude doplněno]</w:t>
      </w:r>
      <w:r w:rsidR="00602026" w:rsidRPr="00C673CD">
        <w:rPr>
          <w:rFonts w:ascii="Arial" w:hAnsi="Arial" w:cs="Arial"/>
          <w:b/>
          <w:szCs w:val="22"/>
          <w:highlight w:val="yellow"/>
        </w:rPr>
        <w:t xml:space="preserve"> </w:t>
      </w:r>
    </w:p>
    <w:p w14:paraId="771054F4" w14:textId="77777777" w:rsidR="00602026"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t</w:t>
      </w:r>
      <w:r w:rsidR="00602026" w:rsidRPr="00C673CD">
        <w:rPr>
          <w:rFonts w:ascii="Arial" w:hAnsi="Arial" w:cs="Arial"/>
          <w:szCs w:val="22"/>
        </w:rPr>
        <w:t>elefon:</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E172EB">
        <w:rPr>
          <w:rFonts w:ascii="Arial" w:hAnsi="Arial" w:cs="Arial"/>
          <w:szCs w:val="22"/>
        </w:rPr>
        <w:tab/>
      </w:r>
      <w:r w:rsidR="000B7990" w:rsidRPr="000B7990">
        <w:rPr>
          <w:rFonts w:ascii="Arial" w:hAnsi="Arial" w:cs="Arial"/>
          <w:bCs/>
          <w:highlight w:val="yellow"/>
        </w:rPr>
        <w:t>[bude doplněno]</w:t>
      </w:r>
    </w:p>
    <w:p w14:paraId="489812D2"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e</w:t>
      </w:r>
      <w:r w:rsidR="00602026" w:rsidRPr="00C673CD">
        <w:rPr>
          <w:rFonts w:ascii="Arial" w:hAnsi="Arial" w:cs="Arial"/>
          <w:szCs w:val="22"/>
        </w:rPr>
        <w:t>-mail:</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1460D3" w:rsidRPr="00C673CD">
        <w:rPr>
          <w:rFonts w:ascii="Arial" w:hAnsi="Arial" w:cs="Arial"/>
          <w:szCs w:val="22"/>
        </w:rPr>
        <w:tab/>
      </w:r>
      <w:r w:rsidR="000B7990" w:rsidRPr="000B7990">
        <w:rPr>
          <w:rFonts w:ascii="Arial" w:hAnsi="Arial" w:cs="Arial"/>
          <w:bCs/>
          <w:highlight w:val="yellow"/>
        </w:rPr>
        <w:t>[bude doplněno]</w:t>
      </w:r>
    </w:p>
    <w:p w14:paraId="0D16D7A3" w14:textId="77777777" w:rsidR="00602026" w:rsidRPr="00C673CD" w:rsidRDefault="00B55DF9" w:rsidP="00654D89">
      <w:pPr>
        <w:spacing w:before="120"/>
        <w:contextualSpacing/>
        <w:jc w:val="both"/>
        <w:rPr>
          <w:rFonts w:ascii="Arial" w:hAnsi="Arial" w:cs="Arial"/>
          <w:b/>
          <w:szCs w:val="22"/>
        </w:rPr>
      </w:pPr>
      <w:r w:rsidRPr="00C673CD">
        <w:rPr>
          <w:rFonts w:ascii="Arial" w:hAnsi="Arial" w:cs="Arial"/>
          <w:szCs w:val="22"/>
        </w:rPr>
        <w:t>b</w:t>
      </w:r>
      <w:r w:rsidR="00602026" w:rsidRPr="00C673CD">
        <w:rPr>
          <w:rFonts w:ascii="Arial" w:hAnsi="Arial" w:cs="Arial"/>
          <w:szCs w:val="22"/>
        </w:rPr>
        <w:t>ank</w:t>
      </w:r>
      <w:r w:rsidRPr="00C673CD">
        <w:rPr>
          <w:rFonts w:ascii="Arial" w:hAnsi="Arial" w:cs="Arial"/>
          <w:szCs w:val="22"/>
        </w:rPr>
        <w:t>ovní</w:t>
      </w:r>
      <w:r w:rsidR="00602026" w:rsidRPr="00C673CD">
        <w:rPr>
          <w:rFonts w:ascii="Arial" w:hAnsi="Arial" w:cs="Arial"/>
          <w:szCs w:val="22"/>
        </w:rPr>
        <w:t xml:space="preserve"> </w:t>
      </w:r>
      <w:r w:rsidRPr="00C673CD">
        <w:rPr>
          <w:rFonts w:ascii="Arial" w:hAnsi="Arial" w:cs="Arial"/>
          <w:szCs w:val="22"/>
        </w:rPr>
        <w:t>s</w:t>
      </w:r>
      <w:r w:rsidR="00602026" w:rsidRPr="00C673CD">
        <w:rPr>
          <w:rFonts w:ascii="Arial" w:hAnsi="Arial" w:cs="Arial"/>
          <w:szCs w:val="22"/>
        </w:rPr>
        <w:t>pojení:</w:t>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0B7990" w:rsidRPr="000B7990">
        <w:rPr>
          <w:rFonts w:ascii="Arial" w:hAnsi="Arial" w:cs="Arial"/>
          <w:bCs/>
          <w:highlight w:val="yellow"/>
        </w:rPr>
        <w:t>[bude doplněno]</w:t>
      </w:r>
    </w:p>
    <w:p w14:paraId="405B376C"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č</w:t>
      </w:r>
      <w:r w:rsidR="00602026" w:rsidRPr="00C673CD">
        <w:rPr>
          <w:rFonts w:ascii="Arial" w:hAnsi="Arial" w:cs="Arial"/>
          <w:szCs w:val="22"/>
        </w:rPr>
        <w:t>íslo účtu:</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0B7990" w:rsidRPr="000B7990">
        <w:rPr>
          <w:rFonts w:ascii="Arial" w:hAnsi="Arial" w:cs="Arial"/>
          <w:bCs/>
          <w:highlight w:val="yellow"/>
        </w:rPr>
        <w:t>[bude doplněno]</w:t>
      </w:r>
    </w:p>
    <w:p w14:paraId="0669EE59" w14:textId="77777777" w:rsidR="00602026" w:rsidRPr="00C673CD" w:rsidRDefault="001460D3" w:rsidP="00654D89">
      <w:pPr>
        <w:spacing w:before="120"/>
        <w:contextualSpacing/>
        <w:jc w:val="both"/>
        <w:rPr>
          <w:rFonts w:ascii="Arial" w:hAnsi="Arial" w:cs="Arial"/>
          <w:szCs w:val="22"/>
        </w:rPr>
      </w:pPr>
      <w:r w:rsidRPr="00C673CD">
        <w:rPr>
          <w:rFonts w:ascii="Arial" w:hAnsi="Arial" w:cs="Arial"/>
          <w:szCs w:val="22"/>
        </w:rPr>
        <w:t>za Zhotovitele je oprávněn jednat</w:t>
      </w:r>
      <w:r w:rsidR="00602026" w:rsidRPr="00C673CD">
        <w:rPr>
          <w:rFonts w:ascii="Arial" w:hAnsi="Arial" w:cs="Arial"/>
          <w:szCs w:val="22"/>
        </w:rPr>
        <w:t>:</w:t>
      </w:r>
    </w:p>
    <w:p w14:paraId="28E98415"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smluvních:</w:t>
      </w:r>
      <w:r w:rsidR="00602026" w:rsidRPr="00C673CD">
        <w:rPr>
          <w:rFonts w:ascii="Arial" w:hAnsi="Arial" w:cs="Arial"/>
          <w:szCs w:val="22"/>
        </w:rPr>
        <w:tab/>
      </w:r>
      <w:r w:rsidR="006F5194" w:rsidRPr="00C673CD">
        <w:rPr>
          <w:rFonts w:ascii="Arial" w:hAnsi="Arial" w:cs="Arial"/>
          <w:szCs w:val="22"/>
        </w:rPr>
        <w:tab/>
      </w:r>
      <w:r w:rsidR="000B7990" w:rsidRPr="000B7990">
        <w:rPr>
          <w:rFonts w:ascii="Arial" w:hAnsi="Arial" w:cs="Arial"/>
          <w:bCs/>
          <w:highlight w:val="yellow"/>
        </w:rPr>
        <w:t>[bude doplněno]</w:t>
      </w:r>
      <w:r w:rsidR="00602026" w:rsidRPr="00C673CD">
        <w:rPr>
          <w:rFonts w:ascii="Arial" w:hAnsi="Arial" w:cs="Arial"/>
          <w:szCs w:val="22"/>
        </w:rPr>
        <w:tab/>
      </w:r>
      <w:r w:rsidR="00602026" w:rsidRPr="00C673CD">
        <w:rPr>
          <w:rFonts w:ascii="Arial" w:hAnsi="Arial" w:cs="Arial"/>
          <w:szCs w:val="22"/>
        </w:rPr>
        <w:tab/>
      </w:r>
    </w:p>
    <w:p w14:paraId="217CD280"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technických:</w:t>
      </w:r>
      <w:r w:rsidRPr="00C673CD">
        <w:rPr>
          <w:rFonts w:ascii="Arial" w:hAnsi="Arial" w:cs="Arial"/>
          <w:szCs w:val="22"/>
        </w:rPr>
        <w:tab/>
      </w:r>
      <w:r w:rsidR="006F5194" w:rsidRPr="00C673CD">
        <w:rPr>
          <w:rFonts w:ascii="Arial" w:hAnsi="Arial" w:cs="Arial"/>
          <w:szCs w:val="22"/>
        </w:rPr>
        <w:tab/>
      </w:r>
      <w:r w:rsidR="000B7990" w:rsidRPr="000B7990">
        <w:rPr>
          <w:rFonts w:ascii="Arial" w:hAnsi="Arial" w:cs="Arial"/>
          <w:bCs/>
          <w:highlight w:val="yellow"/>
        </w:rPr>
        <w:t>[bude doplněno]</w:t>
      </w:r>
      <w:r w:rsidR="00602026" w:rsidRPr="00C673CD">
        <w:rPr>
          <w:rFonts w:ascii="Arial" w:hAnsi="Arial" w:cs="Arial"/>
          <w:szCs w:val="22"/>
        </w:rPr>
        <w:tab/>
      </w:r>
    </w:p>
    <w:p w14:paraId="4CA44D2B" w14:textId="77777777" w:rsidR="00654D89" w:rsidRDefault="00C76B40" w:rsidP="00654D89">
      <w:pPr>
        <w:spacing w:before="120"/>
        <w:contextualSpacing/>
        <w:jc w:val="both"/>
        <w:rPr>
          <w:rFonts w:ascii="Arial" w:hAnsi="Arial" w:cs="Arial"/>
          <w:bCs/>
        </w:rPr>
      </w:pPr>
      <w:r>
        <w:rPr>
          <w:rFonts w:ascii="Arial" w:hAnsi="Arial" w:cs="Arial"/>
          <w:szCs w:val="22"/>
        </w:rPr>
        <w:t xml:space="preserve">      - </w:t>
      </w:r>
      <w:r w:rsidR="001C7897">
        <w:rPr>
          <w:rFonts w:ascii="Arial" w:hAnsi="Arial" w:cs="Arial"/>
          <w:szCs w:val="22"/>
        </w:rPr>
        <w:t xml:space="preserve">hlavní </w:t>
      </w:r>
      <w:r>
        <w:rPr>
          <w:rFonts w:ascii="Arial" w:hAnsi="Arial" w:cs="Arial"/>
          <w:szCs w:val="22"/>
        </w:rPr>
        <w:t>stavbyvedoucí</w:t>
      </w:r>
      <w:r>
        <w:rPr>
          <w:rFonts w:ascii="Arial" w:hAnsi="Arial" w:cs="Arial"/>
          <w:szCs w:val="22"/>
        </w:rPr>
        <w:tab/>
      </w:r>
      <w:r>
        <w:rPr>
          <w:rFonts w:ascii="Arial" w:hAnsi="Arial" w:cs="Arial"/>
          <w:szCs w:val="22"/>
        </w:rPr>
        <w:tab/>
      </w:r>
      <w:r w:rsidR="000B7990" w:rsidRPr="000B7990">
        <w:rPr>
          <w:rFonts w:ascii="Arial" w:hAnsi="Arial" w:cs="Arial"/>
          <w:bCs/>
          <w:highlight w:val="yellow"/>
        </w:rPr>
        <w:t>[bude doplněno]</w:t>
      </w:r>
    </w:p>
    <w:p w14:paraId="56314E33" w14:textId="77777777" w:rsidR="001C7897" w:rsidRDefault="001C7897" w:rsidP="001C7897">
      <w:pPr>
        <w:spacing w:before="120"/>
        <w:contextualSpacing/>
        <w:jc w:val="both"/>
        <w:rPr>
          <w:rFonts w:ascii="Arial" w:hAnsi="Arial" w:cs="Arial"/>
          <w:bCs/>
        </w:rPr>
      </w:pPr>
      <w:r>
        <w:rPr>
          <w:rFonts w:ascii="Arial" w:hAnsi="Arial" w:cs="Arial"/>
          <w:szCs w:val="22"/>
        </w:rPr>
        <w:tab/>
      </w:r>
    </w:p>
    <w:p w14:paraId="3C91E3BA" w14:textId="77777777" w:rsidR="00BC0916" w:rsidRDefault="00BC0916" w:rsidP="00654D89">
      <w:pPr>
        <w:spacing w:before="120"/>
        <w:contextualSpacing/>
        <w:jc w:val="both"/>
        <w:rPr>
          <w:rFonts w:ascii="Arial" w:hAnsi="Arial" w:cs="Arial"/>
          <w:szCs w:val="22"/>
        </w:rPr>
      </w:pPr>
    </w:p>
    <w:p w14:paraId="43DA314F" w14:textId="77777777" w:rsidR="00BC0916" w:rsidRPr="0026043B" w:rsidRDefault="00BC0916" w:rsidP="00BC0916">
      <w:pPr>
        <w:spacing w:after="150"/>
        <w:rPr>
          <w:rFonts w:ascii="Arial" w:hAnsi="Arial" w:cs="Arial"/>
        </w:rPr>
      </w:pPr>
      <w:r w:rsidRPr="0026043B">
        <w:rPr>
          <w:rFonts w:ascii="Arial" w:hAnsi="Arial" w:cs="Arial"/>
        </w:rPr>
        <w:t>(dále jen „zhotovitel“)</w:t>
      </w:r>
    </w:p>
    <w:p w14:paraId="24A27C44" w14:textId="77777777" w:rsidR="00BC0916" w:rsidRDefault="00BC0916" w:rsidP="00BC0916">
      <w:pPr>
        <w:spacing w:after="150"/>
        <w:rPr>
          <w:rFonts w:ascii="Arial" w:hAnsi="Arial" w:cs="Arial"/>
        </w:rPr>
      </w:pPr>
      <w:r>
        <w:rPr>
          <w:rFonts w:ascii="Arial" w:hAnsi="Arial" w:cs="Arial"/>
          <w:lang w:eastAsia="en-US"/>
        </w:rPr>
        <w:t>(společně jako „smluvní strany“)</w:t>
      </w:r>
    </w:p>
    <w:p w14:paraId="08860B02" w14:textId="77777777" w:rsidR="00602026" w:rsidRPr="00C673CD" w:rsidRDefault="00602026" w:rsidP="00654D89">
      <w:pPr>
        <w:spacing w:before="120"/>
        <w:contextualSpacing/>
        <w:jc w:val="both"/>
        <w:rPr>
          <w:rFonts w:ascii="Arial" w:hAnsi="Arial" w:cs="Arial"/>
          <w:szCs w:val="22"/>
        </w:rPr>
      </w:pPr>
      <w:r w:rsidRPr="00C673CD">
        <w:rPr>
          <w:rFonts w:ascii="Arial" w:hAnsi="Arial" w:cs="Arial"/>
          <w:szCs w:val="22"/>
        </w:rPr>
        <w:lastRenderedPageBreak/>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p>
    <w:p w14:paraId="1960F816" w14:textId="77777777" w:rsidR="00EA4A01" w:rsidRPr="00C673CD" w:rsidRDefault="00EA4A01" w:rsidP="001C2664">
      <w:pPr>
        <w:pStyle w:val="Nadpis1"/>
        <w:numPr>
          <w:ilvl w:val="0"/>
          <w:numId w:val="13"/>
        </w:numPr>
        <w:spacing w:before="120"/>
        <w:ind w:left="567" w:hanging="567"/>
        <w:contextualSpacing/>
        <w:jc w:val="both"/>
        <w:rPr>
          <w:rFonts w:cs="Arial"/>
          <w:sz w:val="28"/>
          <w:szCs w:val="22"/>
          <w:u w:val="none"/>
        </w:rPr>
      </w:pPr>
      <w:r w:rsidRPr="00C673CD">
        <w:rPr>
          <w:rFonts w:cs="Arial"/>
          <w:sz w:val="28"/>
          <w:szCs w:val="22"/>
          <w:u w:val="none"/>
        </w:rPr>
        <w:t>Ú</w:t>
      </w:r>
      <w:r w:rsidR="00B55DF9" w:rsidRPr="00C673CD">
        <w:rPr>
          <w:rFonts w:cs="Arial"/>
          <w:sz w:val="28"/>
          <w:szCs w:val="22"/>
          <w:u w:val="none"/>
        </w:rPr>
        <w:t>VODNÍ USTANOVENÍ</w:t>
      </w:r>
    </w:p>
    <w:p w14:paraId="09D80F5F" w14:textId="100E0E3C" w:rsidR="007E414C" w:rsidRPr="007E414C" w:rsidRDefault="00D27420" w:rsidP="007E414C">
      <w:pPr>
        <w:numPr>
          <w:ilvl w:val="1"/>
          <w:numId w:val="13"/>
        </w:numPr>
        <w:spacing w:before="120"/>
        <w:ind w:left="567" w:hanging="567"/>
        <w:contextualSpacing/>
        <w:jc w:val="both"/>
        <w:rPr>
          <w:rFonts w:ascii="Arial" w:hAnsi="Arial" w:cs="Arial"/>
          <w:szCs w:val="22"/>
        </w:rPr>
      </w:pPr>
      <w:r w:rsidRPr="00C673CD">
        <w:rPr>
          <w:rFonts w:ascii="Arial" w:hAnsi="Arial" w:cs="Arial"/>
          <w:szCs w:val="22"/>
        </w:rPr>
        <w:t xml:space="preserve">Tato smlouva je uzavírána smluvními stranami na </w:t>
      </w:r>
      <w:r w:rsidRPr="006E27EA">
        <w:rPr>
          <w:rFonts w:ascii="Arial" w:hAnsi="Arial"/>
        </w:rPr>
        <w:t>základě výsledku zadávacího řízení</w:t>
      </w:r>
      <w:r w:rsidR="00DA4DEB" w:rsidRPr="006E27EA">
        <w:rPr>
          <w:rFonts w:ascii="Arial" w:hAnsi="Arial"/>
        </w:rPr>
        <w:t xml:space="preserve"> podlimitní</w:t>
      </w:r>
      <w:r w:rsidRPr="006E27EA">
        <w:rPr>
          <w:rFonts w:ascii="Arial" w:hAnsi="Arial"/>
        </w:rPr>
        <w:t xml:space="preserve"> veřejné zakázky nazvané</w:t>
      </w:r>
      <w:r w:rsidRPr="00C673CD">
        <w:rPr>
          <w:rFonts w:ascii="Arial" w:hAnsi="Arial" w:cs="Arial"/>
          <w:szCs w:val="22"/>
        </w:rPr>
        <w:t xml:space="preserve"> „</w:t>
      </w:r>
      <w:r w:rsidR="00807619">
        <w:rPr>
          <w:rFonts w:ascii="Arial" w:hAnsi="Arial" w:cs="Arial"/>
          <w:szCs w:val="22"/>
        </w:rPr>
        <w:t>Stezka pro pěší a cyklistickou dopravu Kroměříž - Miňůvky</w:t>
      </w:r>
      <w:r w:rsidRPr="00C673CD">
        <w:rPr>
          <w:rFonts w:ascii="Arial" w:hAnsi="Arial" w:cs="Arial"/>
          <w:szCs w:val="22"/>
        </w:rPr>
        <w:t xml:space="preserve">“, </w:t>
      </w:r>
      <w:r w:rsidR="00FA5437">
        <w:rPr>
          <w:rFonts w:ascii="Arial" w:hAnsi="Arial" w:cs="Arial"/>
          <w:szCs w:val="22"/>
        </w:rPr>
        <w:t>(dále jen „</w:t>
      </w:r>
      <w:r w:rsidR="00FA5437" w:rsidRPr="0026043B">
        <w:rPr>
          <w:rFonts w:ascii="Arial" w:hAnsi="Arial" w:cs="Arial"/>
          <w:szCs w:val="22"/>
        </w:rPr>
        <w:t xml:space="preserve">veřejná zakázka“) </w:t>
      </w:r>
      <w:r w:rsidRPr="0026043B">
        <w:rPr>
          <w:rFonts w:ascii="Arial" w:hAnsi="Arial" w:cs="Arial"/>
          <w:szCs w:val="22"/>
        </w:rPr>
        <w:t>zadávané v souladu dle zákona č. 134/2016 Sb., o</w:t>
      </w:r>
      <w:r w:rsidR="00DA4DEB" w:rsidRPr="0026043B">
        <w:rPr>
          <w:rFonts w:ascii="Arial" w:hAnsi="Arial" w:cs="Arial"/>
          <w:szCs w:val="22"/>
        </w:rPr>
        <w:t> </w:t>
      </w:r>
      <w:r w:rsidRPr="0026043B">
        <w:rPr>
          <w:rFonts w:ascii="Arial" w:hAnsi="Arial" w:cs="Arial"/>
          <w:szCs w:val="22"/>
        </w:rPr>
        <w:t>zadávání veřejných zakázek, ve znění pozdějších předpisů (dále také „ZZVZ“).</w:t>
      </w:r>
    </w:p>
    <w:p w14:paraId="64E6D627" w14:textId="5B1F8379" w:rsidR="007E414C" w:rsidRPr="007E414C" w:rsidRDefault="00EA4A01" w:rsidP="007E414C">
      <w:pPr>
        <w:numPr>
          <w:ilvl w:val="1"/>
          <w:numId w:val="13"/>
        </w:numPr>
        <w:spacing w:before="120"/>
        <w:ind w:left="567" w:hanging="567"/>
        <w:contextualSpacing/>
        <w:jc w:val="both"/>
        <w:rPr>
          <w:rFonts w:ascii="Arial" w:hAnsi="Arial" w:cs="Arial"/>
          <w:szCs w:val="22"/>
        </w:rPr>
      </w:pPr>
      <w:r w:rsidRPr="0026043B">
        <w:rPr>
          <w:rFonts w:ascii="Arial" w:hAnsi="Arial" w:cs="Arial"/>
          <w:szCs w:val="22"/>
        </w:rPr>
        <w:t>Smluvní strany prohlašují, že tuto smlouvu uzavírají svobodně a vážně, jako projev oboustranné vůle spolupracovat při provádění níže uvedeného díla v souladu se zásadami poctivého obchodního styku.</w:t>
      </w:r>
    </w:p>
    <w:p w14:paraId="2AFD145B" w14:textId="77777777" w:rsidR="00FA5437" w:rsidRDefault="00FA5437" w:rsidP="001C2664">
      <w:pPr>
        <w:numPr>
          <w:ilvl w:val="1"/>
          <w:numId w:val="13"/>
        </w:numPr>
        <w:spacing w:before="120"/>
        <w:ind w:left="567" w:hanging="567"/>
        <w:contextualSpacing/>
        <w:jc w:val="both"/>
        <w:rPr>
          <w:rFonts w:ascii="Arial" w:hAnsi="Arial" w:cs="Arial"/>
          <w:szCs w:val="22"/>
        </w:rPr>
      </w:pPr>
      <w:r w:rsidRPr="0026043B">
        <w:rPr>
          <w:rFonts w:ascii="Arial" w:hAnsi="Arial" w:cs="Arial"/>
          <w:szCs w:val="22"/>
        </w:rPr>
        <w:t xml:space="preserve">Touto smlouvou se zhotovitel zavazuje ke zhotovení předmětu díla v požadovaném rozsahu </w:t>
      </w:r>
      <w:r w:rsidRPr="0026043B">
        <w:rPr>
          <w:rFonts w:ascii="Arial" w:hAnsi="Arial" w:cs="Arial"/>
          <w:szCs w:val="22"/>
        </w:rPr>
        <w:br/>
        <w:t>a kvalitě na svůj náklad a nebezpečí v dohodnutém termínu a objednatel se zavazuje k převzetí díla a zaplacení odměny zhotoviteli za zhotovení díla.</w:t>
      </w:r>
    </w:p>
    <w:p w14:paraId="4A02A819" w14:textId="77777777" w:rsidR="00650BEA" w:rsidRPr="0026043B" w:rsidRDefault="00650BEA" w:rsidP="00650BEA">
      <w:pPr>
        <w:spacing w:before="120"/>
        <w:ind w:left="567"/>
        <w:contextualSpacing/>
        <w:jc w:val="both"/>
        <w:rPr>
          <w:rFonts w:ascii="Arial" w:hAnsi="Arial" w:cs="Arial"/>
          <w:szCs w:val="22"/>
        </w:rPr>
      </w:pPr>
    </w:p>
    <w:p w14:paraId="62F79408" w14:textId="77777777" w:rsidR="006F5194" w:rsidRPr="00C673CD" w:rsidRDefault="006F5194" w:rsidP="001C2664">
      <w:pPr>
        <w:pStyle w:val="Nadpis1"/>
        <w:numPr>
          <w:ilvl w:val="0"/>
          <w:numId w:val="13"/>
        </w:numPr>
        <w:spacing w:before="120"/>
        <w:ind w:left="567" w:hanging="567"/>
        <w:contextualSpacing/>
        <w:jc w:val="both"/>
        <w:rPr>
          <w:rFonts w:cs="Arial"/>
          <w:sz w:val="28"/>
          <w:szCs w:val="22"/>
          <w:u w:val="none"/>
        </w:rPr>
      </w:pPr>
      <w:r w:rsidRPr="00C673CD">
        <w:rPr>
          <w:rFonts w:cs="Arial"/>
          <w:sz w:val="28"/>
          <w:szCs w:val="22"/>
          <w:u w:val="none"/>
        </w:rPr>
        <w:t>PŘEDMĚT SMLOUVY A ROZSAH DÍLA</w:t>
      </w:r>
    </w:p>
    <w:p w14:paraId="4EF6E5A6" w14:textId="77777777" w:rsidR="006F5194" w:rsidRPr="00C673CD" w:rsidRDefault="006F5194" w:rsidP="001C2664">
      <w:pPr>
        <w:pStyle w:val="KUsmlouva-2rove"/>
        <w:numPr>
          <w:ilvl w:val="1"/>
          <w:numId w:val="13"/>
        </w:numPr>
        <w:spacing w:after="0"/>
        <w:ind w:left="709"/>
        <w:contextualSpacing/>
        <w:rPr>
          <w:szCs w:val="22"/>
        </w:rPr>
      </w:pPr>
      <w:r w:rsidRPr="00C673CD">
        <w:rPr>
          <w:szCs w:val="22"/>
        </w:rPr>
        <w:t>Dílem se rozumí:</w:t>
      </w:r>
    </w:p>
    <w:p w14:paraId="70D4FCF9" w14:textId="77777777" w:rsidR="006F5194" w:rsidRPr="00C673CD" w:rsidRDefault="00FD1B49" w:rsidP="001C2664">
      <w:pPr>
        <w:pStyle w:val="KUsmlouva-3rove"/>
        <w:numPr>
          <w:ilvl w:val="2"/>
          <w:numId w:val="13"/>
        </w:numPr>
        <w:spacing w:before="120" w:after="0"/>
        <w:ind w:left="993"/>
        <w:contextualSpacing/>
        <w:rPr>
          <w:szCs w:val="22"/>
        </w:rPr>
      </w:pPr>
      <w:r w:rsidRPr="00C673CD">
        <w:rPr>
          <w:szCs w:val="22"/>
        </w:rPr>
        <w:t>k</w:t>
      </w:r>
      <w:r w:rsidR="006F5194" w:rsidRPr="00C673CD">
        <w:rPr>
          <w:szCs w:val="22"/>
        </w:rPr>
        <w:t>ompletní zhotovení stavby specifikované zejména:</w:t>
      </w:r>
    </w:p>
    <w:p w14:paraId="35F9DD56" w14:textId="7E73DE13" w:rsidR="00057716" w:rsidRPr="00057716" w:rsidRDefault="00EE1C28" w:rsidP="00EA071A">
      <w:pPr>
        <w:pStyle w:val="KUsmlouva-4rove"/>
        <w:numPr>
          <w:ilvl w:val="3"/>
          <w:numId w:val="13"/>
        </w:numPr>
        <w:spacing w:before="120"/>
        <w:ind w:left="1985" w:hanging="851"/>
        <w:contextualSpacing/>
        <w:rPr>
          <w:szCs w:val="22"/>
        </w:rPr>
      </w:pPr>
      <w:r>
        <w:rPr>
          <w:szCs w:val="22"/>
        </w:rPr>
        <w:t>projektovou dokumentací pro provádění stavby</w:t>
      </w:r>
      <w:r w:rsidR="009D24F2">
        <w:rPr>
          <w:szCs w:val="22"/>
        </w:rPr>
        <w:t xml:space="preserve"> (dále jen „PDPS“)</w:t>
      </w:r>
      <w:r>
        <w:rPr>
          <w:szCs w:val="22"/>
        </w:rPr>
        <w:t>, zpracovan</w:t>
      </w:r>
      <w:r w:rsidR="006E27EA">
        <w:rPr>
          <w:szCs w:val="22"/>
        </w:rPr>
        <w:t>ou</w:t>
      </w:r>
      <w:r>
        <w:rPr>
          <w:szCs w:val="22"/>
        </w:rPr>
        <w:t xml:space="preserve"> </w:t>
      </w:r>
      <w:r w:rsidR="00734366">
        <w:rPr>
          <w:szCs w:val="22"/>
        </w:rPr>
        <w:t xml:space="preserve">projektantem Ing. Jakubem </w:t>
      </w:r>
      <w:proofErr w:type="spellStart"/>
      <w:r w:rsidR="00734366">
        <w:rPr>
          <w:szCs w:val="22"/>
        </w:rPr>
        <w:t>Burým</w:t>
      </w:r>
      <w:proofErr w:type="spellEnd"/>
      <w:r w:rsidR="006E27EA" w:rsidRPr="006E27EA">
        <w:rPr>
          <w:szCs w:val="22"/>
        </w:rPr>
        <w:t>,</w:t>
      </w:r>
      <w:r w:rsidR="00734366">
        <w:rPr>
          <w:szCs w:val="22"/>
        </w:rPr>
        <w:t xml:space="preserve"> Tovačovského 2784/24</w:t>
      </w:r>
      <w:r w:rsidR="006E27EA" w:rsidRPr="006E27EA">
        <w:rPr>
          <w:szCs w:val="22"/>
        </w:rPr>
        <w:t>, 767 01 Kroměříž</w:t>
      </w:r>
      <w:r w:rsidR="006E27EA">
        <w:rPr>
          <w:szCs w:val="22"/>
        </w:rPr>
        <w:t xml:space="preserve">, IČO </w:t>
      </w:r>
      <w:r w:rsidR="00734366">
        <w:rPr>
          <w:szCs w:val="22"/>
        </w:rPr>
        <w:t>742</w:t>
      </w:r>
      <w:r w:rsidR="003A6837">
        <w:rPr>
          <w:szCs w:val="22"/>
        </w:rPr>
        <w:t>98445</w:t>
      </w:r>
      <w:r w:rsidR="006E27EA">
        <w:rPr>
          <w:szCs w:val="22"/>
        </w:rPr>
        <w:t>,</w:t>
      </w:r>
      <w:r w:rsidR="005F6EAD">
        <w:rPr>
          <w:szCs w:val="22"/>
        </w:rPr>
        <w:t xml:space="preserve"> datace 03/2024,</w:t>
      </w:r>
      <w:r w:rsidR="006E27EA">
        <w:rPr>
          <w:szCs w:val="22"/>
        </w:rPr>
        <w:t xml:space="preserve"> </w:t>
      </w:r>
    </w:p>
    <w:p w14:paraId="4DACEFE7" w14:textId="77777777" w:rsidR="006F5194" w:rsidRPr="00C673CD" w:rsidRDefault="006F5194" w:rsidP="00EA071A">
      <w:pPr>
        <w:pStyle w:val="KUsmlouva-4rove"/>
        <w:numPr>
          <w:ilvl w:val="3"/>
          <w:numId w:val="13"/>
        </w:numPr>
        <w:spacing w:before="120"/>
        <w:ind w:left="1985" w:hanging="851"/>
        <w:contextualSpacing/>
        <w:rPr>
          <w:szCs w:val="22"/>
        </w:rPr>
      </w:pPr>
      <w:r w:rsidRPr="00C673CD">
        <w:rPr>
          <w:szCs w:val="22"/>
        </w:rPr>
        <w:t xml:space="preserve">zadávacími podmínkami veřejné zakázky dle </w:t>
      </w:r>
      <w:r w:rsidR="003A41D1" w:rsidRPr="00057716">
        <w:rPr>
          <w:szCs w:val="22"/>
        </w:rPr>
        <w:t>ZZVZ</w:t>
      </w:r>
      <w:r w:rsidRPr="00C673CD">
        <w:rPr>
          <w:szCs w:val="22"/>
        </w:rPr>
        <w:t>,</w:t>
      </w:r>
    </w:p>
    <w:p w14:paraId="7E7C4B94" w14:textId="77777777" w:rsidR="006F5194" w:rsidRPr="00C673CD" w:rsidRDefault="006F5194" w:rsidP="00EA071A">
      <w:pPr>
        <w:pStyle w:val="KUsmlouva-4rove"/>
        <w:numPr>
          <w:ilvl w:val="3"/>
          <w:numId w:val="13"/>
        </w:numPr>
        <w:spacing w:before="120"/>
        <w:ind w:left="1985" w:hanging="851"/>
        <w:contextualSpacing/>
        <w:rPr>
          <w:szCs w:val="22"/>
        </w:rPr>
      </w:pPr>
      <w:r w:rsidRPr="00C673CD">
        <w:rPr>
          <w:szCs w:val="22"/>
        </w:rPr>
        <w:t>podanou nabídkou na práce, jež jsou předmětem plnění dle této smlouvy,</w:t>
      </w:r>
    </w:p>
    <w:p w14:paraId="016C64BB" w14:textId="0137D7EC" w:rsidR="00E7259F" w:rsidRDefault="00EE1C28" w:rsidP="00EA071A">
      <w:pPr>
        <w:pStyle w:val="KUsmlouva-4rove"/>
        <w:numPr>
          <w:ilvl w:val="3"/>
          <w:numId w:val="13"/>
        </w:numPr>
        <w:spacing w:before="120"/>
        <w:ind w:left="1985" w:hanging="851"/>
        <w:contextualSpacing/>
        <w:rPr>
          <w:szCs w:val="22"/>
        </w:rPr>
      </w:pPr>
      <w:r>
        <w:rPr>
          <w:szCs w:val="22"/>
        </w:rPr>
        <w:t xml:space="preserve">Rozhodnutím o schválení stavebního záměru ze dne </w:t>
      </w:r>
      <w:r w:rsidR="00DC3FAB">
        <w:rPr>
          <w:szCs w:val="22"/>
        </w:rPr>
        <w:t>9</w:t>
      </w:r>
      <w:r>
        <w:rPr>
          <w:szCs w:val="22"/>
        </w:rPr>
        <w:t>. 1. 202</w:t>
      </w:r>
      <w:r w:rsidR="00DC3FAB">
        <w:rPr>
          <w:szCs w:val="22"/>
        </w:rPr>
        <w:t>4</w:t>
      </w:r>
      <w:r>
        <w:rPr>
          <w:szCs w:val="22"/>
        </w:rPr>
        <w:t xml:space="preserve">, č. j. </w:t>
      </w:r>
      <w:proofErr w:type="spellStart"/>
      <w:r>
        <w:rPr>
          <w:szCs w:val="22"/>
        </w:rPr>
        <w:t>MeUKM</w:t>
      </w:r>
      <w:proofErr w:type="spellEnd"/>
      <w:r w:rsidR="00422A38">
        <w:rPr>
          <w:szCs w:val="22"/>
        </w:rPr>
        <w:t>/</w:t>
      </w:r>
      <w:r w:rsidR="00DC3FAB">
        <w:rPr>
          <w:szCs w:val="22"/>
        </w:rPr>
        <w:t>002449</w:t>
      </w:r>
      <w:r>
        <w:rPr>
          <w:szCs w:val="22"/>
        </w:rPr>
        <w:t>/202</w:t>
      </w:r>
      <w:r w:rsidR="00DC3FAB">
        <w:rPr>
          <w:szCs w:val="22"/>
        </w:rPr>
        <w:t>4</w:t>
      </w:r>
      <w:r w:rsidR="000C1745">
        <w:rPr>
          <w:szCs w:val="22"/>
        </w:rPr>
        <w:t>,</w:t>
      </w:r>
      <w:r w:rsidR="003A41D1" w:rsidRPr="00E7259F">
        <w:rPr>
          <w:szCs w:val="22"/>
        </w:rPr>
        <w:t xml:space="preserve"> </w:t>
      </w:r>
    </w:p>
    <w:p w14:paraId="566319ED" w14:textId="0B6AFBA8" w:rsidR="009D24F2" w:rsidRDefault="009D24F2" w:rsidP="00EA071A">
      <w:pPr>
        <w:pStyle w:val="KUsmlouva-4rove"/>
        <w:numPr>
          <w:ilvl w:val="3"/>
          <w:numId w:val="13"/>
        </w:numPr>
        <w:spacing w:before="120"/>
        <w:ind w:left="1985" w:hanging="851"/>
        <w:contextualSpacing/>
        <w:rPr>
          <w:szCs w:val="22"/>
        </w:rPr>
      </w:pPr>
      <w:r>
        <w:rPr>
          <w:rFonts w:cs="Tahoma"/>
          <w:szCs w:val="22"/>
        </w:rPr>
        <w:t>závaznými stanovisky dotčených orgánů a vyjádření správců technické infrastruktury vydaných pro tuto stavbu uvedených v dokladové části PDPS</w:t>
      </w:r>
      <w:r w:rsidR="00287C23">
        <w:rPr>
          <w:rFonts w:cs="Tahoma"/>
          <w:szCs w:val="22"/>
        </w:rPr>
        <w:t>,</w:t>
      </w:r>
    </w:p>
    <w:p w14:paraId="36610611" w14:textId="77777777" w:rsidR="007D0CA5" w:rsidRDefault="006F5194" w:rsidP="00EA071A">
      <w:pPr>
        <w:pStyle w:val="KUsmlouva-4rove"/>
        <w:numPr>
          <w:ilvl w:val="3"/>
          <w:numId w:val="13"/>
        </w:numPr>
        <w:spacing w:before="120"/>
        <w:ind w:left="1985" w:hanging="851"/>
        <w:contextualSpacing/>
        <w:rPr>
          <w:szCs w:val="22"/>
        </w:rPr>
      </w:pPr>
      <w:r w:rsidRPr="00E7259F">
        <w:rPr>
          <w:szCs w:val="22"/>
        </w:rPr>
        <w:t>touto smlouvou o dílo</w:t>
      </w:r>
      <w:r w:rsidR="000C1745">
        <w:rPr>
          <w:szCs w:val="22"/>
        </w:rPr>
        <w:t>,</w:t>
      </w:r>
    </w:p>
    <w:p w14:paraId="4332937E" w14:textId="553F9FC3" w:rsidR="006F5194" w:rsidRPr="007623F5" w:rsidRDefault="00A30616" w:rsidP="00EA071A">
      <w:pPr>
        <w:pStyle w:val="KUsmlouva-4rove"/>
        <w:numPr>
          <w:ilvl w:val="3"/>
          <w:numId w:val="13"/>
        </w:numPr>
        <w:spacing w:before="120"/>
        <w:ind w:left="1985" w:hanging="851"/>
        <w:contextualSpacing/>
        <w:rPr>
          <w:szCs w:val="22"/>
        </w:rPr>
      </w:pPr>
      <w:bookmarkStart w:id="2" w:name="_Hlk174016703"/>
      <w:r w:rsidRPr="007623F5">
        <w:rPr>
          <w:szCs w:val="22"/>
        </w:rPr>
        <w:t xml:space="preserve">platnými </w:t>
      </w:r>
      <w:r w:rsidR="0022234E" w:rsidRPr="007623F5">
        <w:rPr>
          <w:szCs w:val="22"/>
        </w:rPr>
        <w:t>P</w:t>
      </w:r>
      <w:r w:rsidRPr="007623F5">
        <w:rPr>
          <w:szCs w:val="22"/>
        </w:rPr>
        <w:t>ravidly pro financování</w:t>
      </w:r>
      <w:r w:rsidR="00E92D6C" w:rsidRPr="007623F5">
        <w:rPr>
          <w:szCs w:val="22"/>
        </w:rPr>
        <w:t xml:space="preserve"> </w:t>
      </w:r>
      <w:r w:rsidRPr="007623F5">
        <w:rPr>
          <w:szCs w:val="22"/>
        </w:rPr>
        <w:t xml:space="preserve">ze </w:t>
      </w:r>
      <w:r w:rsidR="00E92D6C" w:rsidRPr="007623F5">
        <w:rPr>
          <w:szCs w:val="22"/>
        </w:rPr>
        <w:t>Státního fondu dopravní infrastruktury (SFDI)</w:t>
      </w:r>
      <w:r w:rsidR="0022234E" w:rsidRPr="007623F5">
        <w:rPr>
          <w:szCs w:val="22"/>
        </w:rPr>
        <w:t xml:space="preserve"> a </w:t>
      </w:r>
      <w:r w:rsidR="00E92D6C" w:rsidRPr="007623F5">
        <w:rPr>
          <w:szCs w:val="22"/>
        </w:rPr>
        <w:t>Pravidly pro financování výstavby nebo oprav cyklistických stezek nebo zřizování jízdních pruhů pro cyklisty pro rok 2025.</w:t>
      </w:r>
    </w:p>
    <w:bookmarkEnd w:id="2"/>
    <w:p w14:paraId="06511B80" w14:textId="77777777" w:rsidR="006F5194" w:rsidRPr="00C673CD" w:rsidRDefault="006F5194" w:rsidP="00E172EB">
      <w:pPr>
        <w:pStyle w:val="KUsmlouva-3rove"/>
        <w:numPr>
          <w:ilvl w:val="2"/>
          <w:numId w:val="13"/>
        </w:numPr>
        <w:spacing w:before="120" w:after="0"/>
        <w:ind w:left="1134"/>
        <w:contextualSpacing/>
        <w:rPr>
          <w:szCs w:val="22"/>
        </w:rPr>
      </w:pPr>
      <w:r w:rsidRPr="00C673CD">
        <w:rPr>
          <w:szCs w:val="22"/>
        </w:rPr>
        <w:t>dokumentace skutečného provedení stavby</w:t>
      </w:r>
    </w:p>
    <w:p w14:paraId="70989EFE" w14:textId="61A416B2" w:rsidR="006F5194" w:rsidRPr="00EF3C11" w:rsidRDefault="006F5194" w:rsidP="00E172EB">
      <w:pPr>
        <w:pStyle w:val="KUsmlouva-3rove"/>
        <w:numPr>
          <w:ilvl w:val="2"/>
          <w:numId w:val="13"/>
        </w:numPr>
        <w:spacing w:before="120" w:after="0"/>
        <w:ind w:left="1134" w:hanging="709"/>
        <w:contextualSpacing/>
        <w:rPr>
          <w:szCs w:val="22"/>
        </w:rPr>
      </w:pPr>
      <w:r w:rsidRPr="008307D9">
        <w:rPr>
          <w:szCs w:val="22"/>
        </w:rPr>
        <w:t>geodetické zaměření skutečného provedení</w:t>
      </w:r>
      <w:r w:rsidRPr="00763E3E">
        <w:rPr>
          <w:szCs w:val="22"/>
        </w:rPr>
        <w:t xml:space="preserve"> stavby</w:t>
      </w:r>
      <w:r w:rsidR="006418C9">
        <w:rPr>
          <w:szCs w:val="22"/>
        </w:rPr>
        <w:t xml:space="preserve"> a geometrický plán</w:t>
      </w:r>
      <w:r w:rsidRPr="00EF3C11">
        <w:rPr>
          <w:szCs w:val="22"/>
        </w:rPr>
        <w:t>.</w:t>
      </w:r>
    </w:p>
    <w:p w14:paraId="2A185788" w14:textId="77777777" w:rsidR="006F5194" w:rsidRPr="00EF3C11" w:rsidRDefault="006F5194" w:rsidP="001C2664">
      <w:pPr>
        <w:pStyle w:val="KUsmlouva-2rove"/>
        <w:numPr>
          <w:ilvl w:val="1"/>
          <w:numId w:val="13"/>
        </w:numPr>
        <w:spacing w:after="0"/>
        <w:ind w:left="709" w:hanging="709"/>
        <w:contextualSpacing/>
        <w:rPr>
          <w:szCs w:val="22"/>
        </w:rPr>
      </w:pPr>
      <w:r w:rsidRPr="00EF3C11">
        <w:rPr>
          <w:szCs w:val="22"/>
        </w:rPr>
        <w:t>Plnění, které je předmětem této smlouvy, bude používáno pro výkon veřejnoprávní činnosti a </w:t>
      </w:r>
      <w:r w:rsidRPr="00EF3C11">
        <w:rPr>
          <w:b/>
          <w:szCs w:val="22"/>
        </w:rPr>
        <w:t>nebude</w:t>
      </w:r>
      <w:r w:rsidRPr="00EF3C11">
        <w:rPr>
          <w:szCs w:val="22"/>
        </w:rPr>
        <w:t xml:space="preserve"> na něj </w:t>
      </w:r>
      <w:r w:rsidRPr="00EF3C11">
        <w:rPr>
          <w:b/>
          <w:szCs w:val="22"/>
        </w:rPr>
        <w:t>aplikován režim přenesení daňové povinnosti</w:t>
      </w:r>
      <w:r w:rsidRPr="00EF3C11">
        <w:rPr>
          <w:szCs w:val="22"/>
        </w:rPr>
        <w:t xml:space="preserve"> podle § 92a a násl. zákona č. 235/2004 Sb., o dani z přidané hodnoty, ve znění pozdějších předpisů (dále jen „zákon </w:t>
      </w:r>
      <w:r w:rsidR="00D40741" w:rsidRPr="00EF3C11">
        <w:rPr>
          <w:szCs w:val="22"/>
        </w:rPr>
        <w:br/>
      </w:r>
      <w:r w:rsidRPr="00EF3C11">
        <w:rPr>
          <w:szCs w:val="22"/>
        </w:rPr>
        <w:t>o DPH).</w:t>
      </w:r>
    </w:p>
    <w:p w14:paraId="02E2CD8F" w14:textId="77777777" w:rsidR="00763E3E" w:rsidRPr="00EF3C11" w:rsidRDefault="00763E3E" w:rsidP="001C2664">
      <w:pPr>
        <w:pStyle w:val="KUsmlouva-2rove"/>
        <w:numPr>
          <w:ilvl w:val="1"/>
          <w:numId w:val="13"/>
        </w:numPr>
        <w:spacing w:after="0"/>
        <w:ind w:left="709"/>
        <w:contextualSpacing/>
        <w:rPr>
          <w:szCs w:val="22"/>
        </w:rPr>
      </w:pPr>
      <w:r w:rsidRPr="00EF3C11">
        <w:rPr>
          <w:szCs w:val="22"/>
        </w:rPr>
        <w:t xml:space="preserve">Stavba je členěna </w:t>
      </w:r>
      <w:r w:rsidR="00E7259F" w:rsidRPr="00EF3C11">
        <w:rPr>
          <w:szCs w:val="22"/>
        </w:rPr>
        <w:t xml:space="preserve">v dokumentaci pro provádění stavby </w:t>
      </w:r>
      <w:r w:rsidRPr="00EF3C11">
        <w:rPr>
          <w:szCs w:val="22"/>
        </w:rPr>
        <w:t>na následující stavební a inženýrské objekty</w:t>
      </w:r>
      <w:r w:rsidR="000F0053" w:rsidRPr="00EF3C11">
        <w:rPr>
          <w:szCs w:val="22"/>
        </w:rPr>
        <w:t>:</w:t>
      </w:r>
    </w:p>
    <w:p w14:paraId="51F48F8F" w14:textId="295162C3" w:rsidR="0047512B" w:rsidRPr="00B07E88" w:rsidRDefault="00B07E88" w:rsidP="0047512B">
      <w:pPr>
        <w:pStyle w:val="KUsmlouva-2rove"/>
        <w:numPr>
          <w:ilvl w:val="0"/>
          <w:numId w:val="0"/>
        </w:numPr>
        <w:ind w:left="1080"/>
        <w:contextualSpacing/>
        <w:rPr>
          <w:i/>
          <w:szCs w:val="22"/>
        </w:rPr>
      </w:pPr>
      <w:r w:rsidRPr="00B07E88">
        <w:rPr>
          <w:i/>
          <w:szCs w:val="22"/>
        </w:rPr>
        <w:t>Hlavní stavba – stavební objekty</w:t>
      </w:r>
      <w:r w:rsidR="0047512B" w:rsidRPr="00B07E88">
        <w:rPr>
          <w:i/>
          <w:szCs w:val="22"/>
        </w:rPr>
        <w:t>:</w:t>
      </w:r>
    </w:p>
    <w:p w14:paraId="27556251" w14:textId="326FDECE" w:rsidR="00B24682" w:rsidRDefault="00B24682" w:rsidP="0047512B">
      <w:pPr>
        <w:pStyle w:val="KUsmlouva-2rove"/>
        <w:numPr>
          <w:ilvl w:val="0"/>
          <w:numId w:val="0"/>
        </w:numPr>
        <w:ind w:left="1080"/>
        <w:contextualSpacing/>
        <w:rPr>
          <w:szCs w:val="22"/>
        </w:rPr>
      </w:pPr>
      <w:bookmarkStart w:id="3" w:name="_Hlk180048130"/>
      <w:r w:rsidRPr="00300BE4">
        <w:rPr>
          <w:szCs w:val="22"/>
        </w:rPr>
        <w:t>SO</w:t>
      </w:r>
      <w:r>
        <w:rPr>
          <w:szCs w:val="22"/>
        </w:rPr>
        <w:t xml:space="preserve"> </w:t>
      </w:r>
      <w:r w:rsidRPr="00300BE4">
        <w:rPr>
          <w:szCs w:val="22"/>
        </w:rPr>
        <w:t>10</w:t>
      </w:r>
      <w:bookmarkEnd w:id="3"/>
      <w:r w:rsidR="00B07E88">
        <w:rPr>
          <w:szCs w:val="22"/>
        </w:rPr>
        <w:t>1</w:t>
      </w:r>
      <w:r w:rsidRPr="00300BE4">
        <w:rPr>
          <w:szCs w:val="22"/>
        </w:rPr>
        <w:t xml:space="preserve"> – </w:t>
      </w:r>
      <w:r w:rsidR="00B07E88">
        <w:rPr>
          <w:szCs w:val="22"/>
        </w:rPr>
        <w:t>Stezka – úsek 1</w:t>
      </w:r>
    </w:p>
    <w:p w14:paraId="11A972A1" w14:textId="2EC62B1A" w:rsidR="0047512B" w:rsidRPr="00300BE4" w:rsidRDefault="003F56B3" w:rsidP="0047512B">
      <w:pPr>
        <w:pStyle w:val="KUsmlouva-2rove"/>
        <w:numPr>
          <w:ilvl w:val="0"/>
          <w:numId w:val="0"/>
        </w:numPr>
        <w:ind w:left="1080"/>
        <w:contextualSpacing/>
        <w:rPr>
          <w:szCs w:val="22"/>
        </w:rPr>
      </w:pPr>
      <w:r w:rsidRPr="00300BE4">
        <w:rPr>
          <w:szCs w:val="22"/>
        </w:rPr>
        <w:t>S</w:t>
      </w:r>
      <w:r w:rsidR="0047512B" w:rsidRPr="00300BE4">
        <w:rPr>
          <w:szCs w:val="22"/>
        </w:rPr>
        <w:t>O</w:t>
      </w:r>
      <w:r w:rsidR="00B24682">
        <w:rPr>
          <w:szCs w:val="22"/>
        </w:rPr>
        <w:t xml:space="preserve"> </w:t>
      </w:r>
      <w:r w:rsidR="00B07E88">
        <w:rPr>
          <w:szCs w:val="22"/>
        </w:rPr>
        <w:t>102</w:t>
      </w:r>
      <w:r w:rsidR="0047512B" w:rsidRPr="00300BE4">
        <w:rPr>
          <w:szCs w:val="22"/>
        </w:rPr>
        <w:t xml:space="preserve"> – </w:t>
      </w:r>
      <w:r w:rsidR="00B07E88">
        <w:rPr>
          <w:szCs w:val="22"/>
        </w:rPr>
        <w:t>Stezka – úsek 2</w:t>
      </w:r>
    </w:p>
    <w:p w14:paraId="2C9F3C9E" w14:textId="0AAB2A01" w:rsidR="0047512B" w:rsidRPr="00300BE4" w:rsidRDefault="003F56B3" w:rsidP="0047512B">
      <w:pPr>
        <w:pStyle w:val="KUsmlouva-2rove"/>
        <w:numPr>
          <w:ilvl w:val="0"/>
          <w:numId w:val="0"/>
        </w:numPr>
        <w:ind w:left="1080"/>
        <w:contextualSpacing/>
        <w:rPr>
          <w:szCs w:val="22"/>
        </w:rPr>
      </w:pPr>
      <w:r w:rsidRPr="00300BE4">
        <w:rPr>
          <w:szCs w:val="22"/>
        </w:rPr>
        <w:t>SO</w:t>
      </w:r>
      <w:r w:rsidR="00B24682">
        <w:rPr>
          <w:szCs w:val="22"/>
        </w:rPr>
        <w:t xml:space="preserve"> </w:t>
      </w:r>
      <w:r w:rsidR="00B07E88">
        <w:rPr>
          <w:szCs w:val="22"/>
        </w:rPr>
        <w:t>103 – Stezka – úsek 3</w:t>
      </w:r>
    </w:p>
    <w:p w14:paraId="73E540BA" w14:textId="4FACF4C0" w:rsidR="00B24682" w:rsidRDefault="00B24682" w:rsidP="0047512B">
      <w:pPr>
        <w:pStyle w:val="KUsmlouva-2rove"/>
        <w:numPr>
          <w:ilvl w:val="0"/>
          <w:numId w:val="0"/>
        </w:numPr>
        <w:ind w:left="1080"/>
        <w:contextualSpacing/>
        <w:rPr>
          <w:szCs w:val="22"/>
        </w:rPr>
      </w:pPr>
      <w:r w:rsidRPr="00B24682">
        <w:rPr>
          <w:szCs w:val="22"/>
        </w:rPr>
        <w:t xml:space="preserve">SO </w:t>
      </w:r>
      <w:r w:rsidR="00B07E88">
        <w:rPr>
          <w:szCs w:val="22"/>
        </w:rPr>
        <w:t>201</w:t>
      </w:r>
      <w:r w:rsidRPr="00B24682">
        <w:rPr>
          <w:szCs w:val="22"/>
        </w:rPr>
        <w:t xml:space="preserve"> – </w:t>
      </w:r>
      <w:r w:rsidR="00B07E88">
        <w:rPr>
          <w:szCs w:val="22"/>
        </w:rPr>
        <w:t>Opěrné zdi</w:t>
      </w:r>
    </w:p>
    <w:p w14:paraId="39365593" w14:textId="7D8EF114" w:rsidR="00B07E88" w:rsidRPr="00B07E88" w:rsidRDefault="00B07E88" w:rsidP="0047512B">
      <w:pPr>
        <w:pStyle w:val="KUsmlouva-2rove"/>
        <w:numPr>
          <w:ilvl w:val="0"/>
          <w:numId w:val="0"/>
        </w:numPr>
        <w:ind w:left="1080"/>
        <w:contextualSpacing/>
        <w:rPr>
          <w:i/>
          <w:szCs w:val="22"/>
        </w:rPr>
      </w:pPr>
      <w:r w:rsidRPr="00B07E88">
        <w:rPr>
          <w:i/>
          <w:szCs w:val="22"/>
        </w:rPr>
        <w:t>Vedlejší stavby – stavební objekty:</w:t>
      </w:r>
    </w:p>
    <w:p w14:paraId="3CF11CC7" w14:textId="0B4C5263" w:rsidR="00B24682" w:rsidRDefault="00B24682" w:rsidP="0047512B">
      <w:pPr>
        <w:pStyle w:val="KUsmlouva-2rove"/>
        <w:numPr>
          <w:ilvl w:val="0"/>
          <w:numId w:val="0"/>
        </w:numPr>
        <w:ind w:left="1080"/>
        <w:contextualSpacing/>
        <w:rPr>
          <w:szCs w:val="22"/>
        </w:rPr>
      </w:pPr>
      <w:r w:rsidRPr="00300BE4">
        <w:rPr>
          <w:szCs w:val="22"/>
        </w:rPr>
        <w:t>SO</w:t>
      </w:r>
      <w:r>
        <w:rPr>
          <w:szCs w:val="22"/>
        </w:rPr>
        <w:t xml:space="preserve"> </w:t>
      </w:r>
      <w:r w:rsidR="00B07E88">
        <w:rPr>
          <w:szCs w:val="22"/>
        </w:rPr>
        <w:t>301</w:t>
      </w:r>
      <w:r w:rsidRPr="00300BE4">
        <w:rPr>
          <w:szCs w:val="22"/>
        </w:rPr>
        <w:t xml:space="preserve"> – </w:t>
      </w:r>
      <w:r w:rsidR="00B07E88">
        <w:rPr>
          <w:szCs w:val="22"/>
        </w:rPr>
        <w:t>Přeložka vodovodního přivaděče Kroměříž - Postoupky</w:t>
      </w:r>
    </w:p>
    <w:p w14:paraId="4A416C3F" w14:textId="1B522F6D" w:rsidR="00300BE4" w:rsidRDefault="003F56B3" w:rsidP="007E414C">
      <w:pPr>
        <w:pStyle w:val="KUsmlouva-2rove"/>
        <w:numPr>
          <w:ilvl w:val="0"/>
          <w:numId w:val="0"/>
        </w:numPr>
        <w:ind w:left="1080"/>
        <w:contextualSpacing/>
        <w:rPr>
          <w:szCs w:val="22"/>
        </w:rPr>
      </w:pPr>
      <w:r w:rsidRPr="00300BE4">
        <w:rPr>
          <w:szCs w:val="22"/>
        </w:rPr>
        <w:t>SO</w:t>
      </w:r>
      <w:r w:rsidR="00B24682">
        <w:rPr>
          <w:szCs w:val="22"/>
        </w:rPr>
        <w:t xml:space="preserve"> </w:t>
      </w:r>
      <w:r w:rsidR="00B07E88">
        <w:rPr>
          <w:szCs w:val="22"/>
        </w:rPr>
        <w:t>302</w:t>
      </w:r>
      <w:r w:rsidR="00300BE4">
        <w:rPr>
          <w:szCs w:val="22"/>
        </w:rPr>
        <w:t xml:space="preserve"> </w:t>
      </w:r>
      <w:r w:rsidR="0047512B" w:rsidRPr="00300BE4">
        <w:rPr>
          <w:szCs w:val="22"/>
        </w:rPr>
        <w:t xml:space="preserve">– </w:t>
      </w:r>
      <w:r w:rsidR="00B07E88">
        <w:rPr>
          <w:szCs w:val="22"/>
        </w:rPr>
        <w:t>Přepojení vodovodní přípojky</w:t>
      </w:r>
    </w:p>
    <w:p w14:paraId="3AF230C1" w14:textId="77777777" w:rsidR="007E414C" w:rsidRPr="007E414C" w:rsidRDefault="007E414C" w:rsidP="007E414C">
      <w:pPr>
        <w:pStyle w:val="KUsmlouva-2rove"/>
        <w:numPr>
          <w:ilvl w:val="0"/>
          <w:numId w:val="0"/>
        </w:numPr>
        <w:ind w:left="1080"/>
        <w:contextualSpacing/>
        <w:rPr>
          <w:szCs w:val="22"/>
        </w:rPr>
      </w:pPr>
    </w:p>
    <w:p w14:paraId="4AE292CA" w14:textId="77777777" w:rsidR="006F5194" w:rsidRPr="00EF3C11" w:rsidRDefault="006F5194" w:rsidP="001C2664">
      <w:pPr>
        <w:pStyle w:val="KUsmlouva-2rove"/>
        <w:numPr>
          <w:ilvl w:val="1"/>
          <w:numId w:val="13"/>
        </w:numPr>
        <w:spacing w:after="0"/>
        <w:ind w:left="709"/>
        <w:contextualSpacing/>
        <w:rPr>
          <w:szCs w:val="22"/>
        </w:rPr>
      </w:pPr>
      <w:r w:rsidRPr="00EF3C11">
        <w:rPr>
          <w:szCs w:val="22"/>
        </w:rPr>
        <w:t xml:space="preserve">Zhotovitel odpovídá za to, že dílo bude realizováno v uvedeném členění, rozsahu, kvalitě </w:t>
      </w:r>
      <w:r w:rsidR="00D40741" w:rsidRPr="00EF3C11">
        <w:rPr>
          <w:szCs w:val="22"/>
        </w:rPr>
        <w:br/>
      </w:r>
      <w:r w:rsidRPr="00EF3C11">
        <w:rPr>
          <w:szCs w:val="22"/>
        </w:rPr>
        <w:t xml:space="preserve">a s parametry stanovenými projektovou dokumentací, </w:t>
      </w:r>
      <w:r w:rsidR="006F0B9D">
        <w:rPr>
          <w:szCs w:val="22"/>
        </w:rPr>
        <w:t>rozhodnutím o schválení stavebního záměru</w:t>
      </w:r>
      <w:r w:rsidRPr="00EF3C11">
        <w:rPr>
          <w:szCs w:val="22"/>
        </w:rPr>
        <w:t xml:space="preserve">, nabídkou, a touto smlouvou. V rámci zhotovení díla objednatel předpokládá, </w:t>
      </w:r>
      <w:r w:rsidR="00BA754C" w:rsidRPr="00EF3C11">
        <w:rPr>
          <w:szCs w:val="22"/>
        </w:rPr>
        <w:br/>
      </w:r>
      <w:r w:rsidRPr="00EF3C11">
        <w:rPr>
          <w:szCs w:val="22"/>
        </w:rPr>
        <w:t xml:space="preserve">že zhotovitel ověří a provede kontrolu všech vstupních údajů a podkladů předložených objednatelem, a to v rozsahu, který po něm lze spravedlivě s ohledem na jeho odbornost </w:t>
      </w:r>
      <w:r w:rsidRPr="00EF3C11">
        <w:rPr>
          <w:szCs w:val="22"/>
        </w:rPr>
        <w:lastRenderedPageBreak/>
        <w:t xml:space="preserve">požadovat, a na zjištěné nedostatky neprodleně objednatele upozorní. Odpovědnost </w:t>
      </w:r>
      <w:r w:rsidR="00BA754C" w:rsidRPr="00EF3C11">
        <w:rPr>
          <w:szCs w:val="22"/>
        </w:rPr>
        <w:br/>
      </w:r>
      <w:r w:rsidRPr="00EF3C11">
        <w:rPr>
          <w:szCs w:val="22"/>
        </w:rPr>
        <w:t>za předané podklady nese objednatel.</w:t>
      </w:r>
    </w:p>
    <w:p w14:paraId="71262A6B" w14:textId="110E6F06" w:rsidR="006F5194" w:rsidRDefault="006F5194" w:rsidP="001C2664">
      <w:pPr>
        <w:pStyle w:val="KUsmlouva-2rove"/>
        <w:numPr>
          <w:ilvl w:val="1"/>
          <w:numId w:val="13"/>
        </w:numPr>
        <w:spacing w:after="0"/>
        <w:ind w:left="709"/>
        <w:contextualSpacing/>
        <w:rPr>
          <w:szCs w:val="22"/>
        </w:rPr>
      </w:pPr>
      <w:r w:rsidRPr="00EF3C11">
        <w:rPr>
          <w:szCs w:val="22"/>
        </w:rPr>
        <w:t xml:space="preserve">Kompletní dodávkou stavby se rozumí úplné, funkční a bezvadné provedení všech stavebních a montážních prací, včetně dodávek potřebných materiálů, výrobků, konstrukcí, strojů </w:t>
      </w:r>
      <w:r w:rsidR="00D40741" w:rsidRPr="00EF3C11">
        <w:rPr>
          <w:szCs w:val="22"/>
        </w:rPr>
        <w:br/>
      </w:r>
      <w:r w:rsidRPr="00EF3C11">
        <w:rPr>
          <w:szCs w:val="22"/>
        </w:rPr>
        <w:t xml:space="preserve">a zařízení nezbytných pro řádné dokončení provozuschopného díla, provedení všech činností souvisejících s dodávkou stavebních a montážních prací, jejichž provedení je pro řádné dokončení díla nezbytné. </w:t>
      </w:r>
    </w:p>
    <w:p w14:paraId="71C5E695" w14:textId="77777777" w:rsidR="005E2D50" w:rsidRPr="00EF3C11" w:rsidRDefault="005E2D50" w:rsidP="005E2D50">
      <w:pPr>
        <w:pStyle w:val="KUsmlouva-2rove"/>
        <w:numPr>
          <w:ilvl w:val="0"/>
          <w:numId w:val="0"/>
        </w:numPr>
        <w:spacing w:after="0"/>
        <w:ind w:left="709"/>
        <w:contextualSpacing/>
        <w:rPr>
          <w:szCs w:val="22"/>
        </w:rPr>
      </w:pPr>
    </w:p>
    <w:p w14:paraId="60363F4F" w14:textId="77777777" w:rsidR="006F5194" w:rsidRPr="00EF3C11" w:rsidRDefault="006F5194" w:rsidP="001C2664">
      <w:pPr>
        <w:pStyle w:val="KUsmlouva-2rove"/>
        <w:numPr>
          <w:ilvl w:val="1"/>
          <w:numId w:val="13"/>
        </w:numPr>
        <w:spacing w:after="0"/>
        <w:ind w:left="709" w:hanging="709"/>
        <w:contextualSpacing/>
        <w:rPr>
          <w:szCs w:val="22"/>
        </w:rPr>
      </w:pPr>
      <w:r w:rsidRPr="00EF3C11">
        <w:rPr>
          <w:szCs w:val="22"/>
        </w:rPr>
        <w:t>Zhotovení díla zahrnuje i:</w:t>
      </w:r>
    </w:p>
    <w:p w14:paraId="1C279E08" w14:textId="77777777" w:rsidR="006F5194" w:rsidRPr="00C673CD" w:rsidRDefault="006F5194" w:rsidP="001C2664">
      <w:pPr>
        <w:pStyle w:val="KUsmlouva-3rove"/>
        <w:numPr>
          <w:ilvl w:val="2"/>
          <w:numId w:val="13"/>
        </w:numPr>
        <w:spacing w:before="120" w:after="0"/>
        <w:contextualSpacing/>
        <w:rPr>
          <w:b/>
          <w:szCs w:val="22"/>
        </w:rPr>
      </w:pPr>
      <w:r w:rsidRPr="00EF3C11">
        <w:rPr>
          <w:szCs w:val="22"/>
        </w:rPr>
        <w:t xml:space="preserve">geodetické </w:t>
      </w:r>
      <w:r w:rsidRPr="00EF3C11">
        <w:rPr>
          <w:b/>
          <w:szCs w:val="22"/>
        </w:rPr>
        <w:t xml:space="preserve">zaměření </w:t>
      </w:r>
      <w:r w:rsidRPr="00EF3C11">
        <w:rPr>
          <w:szCs w:val="22"/>
        </w:rPr>
        <w:t>staveniště před zahájením</w:t>
      </w:r>
      <w:r w:rsidRPr="00C673CD">
        <w:rPr>
          <w:szCs w:val="22"/>
        </w:rPr>
        <w:t xml:space="preserve"> stavby a vytýčení základních výškových a směrových bodů stavby,</w:t>
      </w:r>
      <w:r w:rsidR="004C5586">
        <w:rPr>
          <w:szCs w:val="22"/>
        </w:rPr>
        <w:t xml:space="preserve"> </w:t>
      </w:r>
      <w:r w:rsidRPr="00C673CD">
        <w:rPr>
          <w:szCs w:val="22"/>
        </w:rPr>
        <w:t>případně jejích jednotlivých objektů,</w:t>
      </w:r>
      <w:r w:rsidRPr="00C673CD">
        <w:rPr>
          <w:b/>
          <w:szCs w:val="22"/>
        </w:rPr>
        <w:t xml:space="preserve"> vytýčení tras technické infrastruktury</w:t>
      </w:r>
      <w:r w:rsidRPr="00C673CD">
        <w:rPr>
          <w:szCs w:val="22"/>
        </w:rPr>
        <w:t xml:space="preserve"> a inženýrských sítí v místě jejich střetu se stavbou a přijetí takových opatření, aby nedošlo k jejich poškození, </w:t>
      </w:r>
      <w:r w:rsidRPr="00C673CD">
        <w:rPr>
          <w:b/>
          <w:szCs w:val="22"/>
        </w:rPr>
        <w:t>zpracování výškopisu a polohopisu</w:t>
      </w:r>
      <w:r w:rsidRPr="00C673CD">
        <w:rPr>
          <w:szCs w:val="22"/>
        </w:rPr>
        <w:t>,</w:t>
      </w:r>
    </w:p>
    <w:p w14:paraId="36E654B3" w14:textId="77777777" w:rsidR="006F5194" w:rsidRPr="00C673CD" w:rsidRDefault="006F5194" w:rsidP="001C2664">
      <w:pPr>
        <w:pStyle w:val="KUsmlouva-3rove"/>
        <w:numPr>
          <w:ilvl w:val="2"/>
          <w:numId w:val="13"/>
        </w:numPr>
        <w:spacing w:before="120" w:after="0"/>
        <w:contextualSpacing/>
        <w:rPr>
          <w:b/>
          <w:szCs w:val="22"/>
        </w:rPr>
      </w:pPr>
      <w:r w:rsidRPr="00C673CD">
        <w:rPr>
          <w:b/>
          <w:szCs w:val="22"/>
        </w:rPr>
        <w:t>zabezpečení podmínek stanovených správci</w:t>
      </w:r>
      <w:r w:rsidRPr="00C673CD">
        <w:rPr>
          <w:szCs w:val="22"/>
        </w:rPr>
        <w:t xml:space="preserve"> dopravní a technické infrastruktury a účastníků správního řízení dle stavebních povolení a vyjádření jednotlivých účastníků správních řízení,</w:t>
      </w:r>
    </w:p>
    <w:p w14:paraId="3D4C2EEB" w14:textId="77777777" w:rsidR="006F5194" w:rsidRPr="00C673CD" w:rsidRDefault="006F5194" w:rsidP="001C2664">
      <w:pPr>
        <w:pStyle w:val="KUsmlouva-3rove"/>
        <w:numPr>
          <w:ilvl w:val="2"/>
          <w:numId w:val="13"/>
        </w:numPr>
        <w:spacing w:before="120" w:after="0"/>
        <w:contextualSpacing/>
        <w:rPr>
          <w:b/>
          <w:szCs w:val="22"/>
        </w:rPr>
      </w:pPr>
      <w:r w:rsidRPr="00C673CD">
        <w:rPr>
          <w:b/>
          <w:szCs w:val="22"/>
        </w:rPr>
        <w:t xml:space="preserve">zachování dopravní obslužnosti </w:t>
      </w:r>
      <w:r w:rsidRPr="00C673CD">
        <w:rPr>
          <w:szCs w:val="22"/>
        </w:rPr>
        <w:t>okolních objektů a pozemků při realizaci díla,</w:t>
      </w:r>
      <w:r w:rsidR="004746E9">
        <w:rPr>
          <w:szCs w:val="22"/>
        </w:rPr>
        <w:t xml:space="preserve"> </w:t>
      </w:r>
    </w:p>
    <w:p w14:paraId="2EB0C9AF" w14:textId="77777777"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projednání a </w:t>
      </w:r>
      <w:r w:rsidRPr="00C673CD">
        <w:rPr>
          <w:b/>
          <w:szCs w:val="22"/>
        </w:rPr>
        <w:t>zajištění</w:t>
      </w:r>
      <w:r w:rsidRPr="00C673CD">
        <w:rPr>
          <w:szCs w:val="22"/>
        </w:rPr>
        <w:t xml:space="preserve"> případného zvláštního </w:t>
      </w:r>
      <w:r w:rsidRPr="00C673CD">
        <w:rPr>
          <w:b/>
          <w:szCs w:val="22"/>
        </w:rPr>
        <w:t>užívání komunikací a veřejných ploch</w:t>
      </w:r>
      <w:r w:rsidRPr="00C673CD">
        <w:rPr>
          <w:szCs w:val="22"/>
        </w:rPr>
        <w:t xml:space="preserve"> včetně úhrady vyměřených poplatků a nájemného za užívání těchto ploch,</w:t>
      </w:r>
    </w:p>
    <w:p w14:paraId="4F361005" w14:textId="0540CB40" w:rsidR="006F5194" w:rsidRPr="00563EF8" w:rsidRDefault="006F5194" w:rsidP="001C2664">
      <w:pPr>
        <w:pStyle w:val="KUsmlouva-3rove"/>
        <w:numPr>
          <w:ilvl w:val="2"/>
          <w:numId w:val="13"/>
        </w:numPr>
        <w:spacing w:before="120" w:after="0"/>
        <w:contextualSpacing/>
        <w:rPr>
          <w:b/>
          <w:szCs w:val="22"/>
        </w:rPr>
      </w:pPr>
      <w:r w:rsidRPr="00C673CD">
        <w:rPr>
          <w:szCs w:val="22"/>
        </w:rPr>
        <w:t xml:space="preserve">projednání a provedení </w:t>
      </w:r>
      <w:r w:rsidRPr="00C673CD">
        <w:rPr>
          <w:b/>
          <w:szCs w:val="22"/>
        </w:rPr>
        <w:t>dopravního značení</w:t>
      </w:r>
      <w:r w:rsidRPr="00C673CD">
        <w:rPr>
          <w:szCs w:val="22"/>
        </w:rPr>
        <w:t xml:space="preserve"> k potřebným dopravním omezením, jeho údržba, přemísťování po dobu realizace díla a následné odstranění po předání díla,</w:t>
      </w:r>
    </w:p>
    <w:p w14:paraId="38B5DA25" w14:textId="42B6B865" w:rsidR="00D6363A" w:rsidRPr="00563EF8" w:rsidRDefault="00563EF8" w:rsidP="00563EF8">
      <w:pPr>
        <w:pStyle w:val="KUsmlouva-3rove"/>
        <w:numPr>
          <w:ilvl w:val="2"/>
          <w:numId w:val="13"/>
        </w:numPr>
        <w:spacing w:before="120" w:after="0"/>
        <w:contextualSpacing/>
        <w:rPr>
          <w:b/>
          <w:szCs w:val="22"/>
        </w:rPr>
      </w:pPr>
      <w:r w:rsidRPr="00B10AFF">
        <w:rPr>
          <w:rFonts w:cs="Tahoma"/>
          <w:b/>
          <w:szCs w:val="22"/>
        </w:rPr>
        <w:t>vybudování a zajištění zařízení staveniště</w:t>
      </w:r>
      <w:r w:rsidRPr="00563EF8">
        <w:rPr>
          <w:rFonts w:cs="Tahoma"/>
          <w:szCs w:val="22"/>
        </w:rPr>
        <w:t xml:space="preserve"> a jeho provoz v souladu s potřebami zhotovitele, dokumentací předanou objednatelem, požadavky objednatele a s platnými právními předpisy,</w:t>
      </w:r>
    </w:p>
    <w:p w14:paraId="68117AA9" w14:textId="77777777" w:rsidR="006F5194" w:rsidRPr="00C673CD" w:rsidRDefault="006F5194" w:rsidP="001C2664">
      <w:pPr>
        <w:pStyle w:val="KUsmlouva-3rove"/>
        <w:numPr>
          <w:ilvl w:val="2"/>
          <w:numId w:val="13"/>
        </w:numPr>
        <w:spacing w:before="120" w:after="0"/>
        <w:contextualSpacing/>
        <w:rPr>
          <w:b/>
          <w:szCs w:val="22"/>
        </w:rPr>
      </w:pPr>
      <w:r w:rsidRPr="00C673CD">
        <w:rPr>
          <w:b/>
          <w:szCs w:val="22"/>
        </w:rPr>
        <w:t>uvedení</w:t>
      </w:r>
      <w:r w:rsidRPr="00C673CD">
        <w:rPr>
          <w:szCs w:val="22"/>
        </w:rPr>
        <w:t xml:space="preserve"> všech povrchů a konstrukcí dotčených stavbou </w:t>
      </w:r>
      <w:r w:rsidRPr="00C673CD">
        <w:rPr>
          <w:b/>
          <w:szCs w:val="22"/>
        </w:rPr>
        <w:t xml:space="preserve">do původního stavu </w:t>
      </w:r>
      <w:r w:rsidRPr="00C673CD">
        <w:rPr>
          <w:szCs w:val="22"/>
        </w:rPr>
        <w:t>(komunikace, chodníky, zeleň, příkopy, propustky atd.) před dokončením díla,</w:t>
      </w:r>
    </w:p>
    <w:p w14:paraId="019BA65A" w14:textId="77777777"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provedení všech </w:t>
      </w:r>
      <w:r w:rsidRPr="00C673CD">
        <w:rPr>
          <w:b/>
          <w:szCs w:val="22"/>
        </w:rPr>
        <w:t>doplňujících průzkumů a s tím spojených výpočtů</w:t>
      </w:r>
      <w:r w:rsidRPr="00C673CD">
        <w:rPr>
          <w:szCs w:val="22"/>
        </w:rPr>
        <w:t xml:space="preserve"> nutných pro řádné provedení a dokončení díla,</w:t>
      </w:r>
    </w:p>
    <w:p w14:paraId="4B496EF6" w14:textId="77777777" w:rsidR="006F5194" w:rsidRPr="006F0B9D" w:rsidRDefault="006F5194" w:rsidP="006F0B9D">
      <w:pPr>
        <w:pStyle w:val="KUsmlouva-3rove"/>
        <w:numPr>
          <w:ilvl w:val="2"/>
          <w:numId w:val="13"/>
        </w:numPr>
        <w:spacing w:before="120" w:after="0"/>
        <w:contextualSpacing/>
        <w:rPr>
          <w:b/>
          <w:szCs w:val="22"/>
        </w:rPr>
      </w:pPr>
      <w:r w:rsidRPr="00C673CD">
        <w:rPr>
          <w:szCs w:val="22"/>
        </w:rPr>
        <w:t xml:space="preserve">zpracování </w:t>
      </w:r>
      <w:r w:rsidRPr="00C673CD">
        <w:rPr>
          <w:b/>
          <w:szCs w:val="22"/>
        </w:rPr>
        <w:t>dílenské</w:t>
      </w:r>
      <w:r w:rsidRPr="00C673CD">
        <w:rPr>
          <w:szCs w:val="22"/>
        </w:rPr>
        <w:t xml:space="preserve"> a </w:t>
      </w:r>
      <w:r w:rsidRPr="00C673CD">
        <w:rPr>
          <w:b/>
          <w:szCs w:val="22"/>
        </w:rPr>
        <w:t>výrobní dokumentace</w:t>
      </w:r>
      <w:r w:rsidRPr="00C673CD">
        <w:rPr>
          <w:szCs w:val="22"/>
        </w:rPr>
        <w:t xml:space="preserve"> u těch částí staveb, kde </w:t>
      </w:r>
      <w:r w:rsidR="00C93F12">
        <w:rPr>
          <w:szCs w:val="22"/>
        </w:rPr>
        <w:t>je</w:t>
      </w:r>
      <w:r w:rsidR="00C93F12" w:rsidRPr="00C673CD">
        <w:rPr>
          <w:szCs w:val="22"/>
        </w:rPr>
        <w:t xml:space="preserve"> </w:t>
      </w:r>
      <w:r w:rsidRPr="00C673CD">
        <w:rPr>
          <w:szCs w:val="22"/>
        </w:rPr>
        <w:t xml:space="preserve">požadována </w:t>
      </w:r>
      <w:r w:rsidR="00C93F12">
        <w:rPr>
          <w:szCs w:val="22"/>
        </w:rPr>
        <w:t>zadávacími podmínkami, projektovou dokumentací, právními či technickými předpisy</w:t>
      </w:r>
      <w:r w:rsidRPr="00C673CD">
        <w:rPr>
          <w:szCs w:val="22"/>
        </w:rPr>
        <w:t>. Tato dokumentace musí být na KD před realizací dotčené části díla odsouhlasena</w:t>
      </w:r>
      <w:r w:rsidR="005279F6">
        <w:rPr>
          <w:szCs w:val="22"/>
        </w:rPr>
        <w:t>,</w:t>
      </w:r>
      <w:r w:rsidRPr="00C673CD">
        <w:rPr>
          <w:szCs w:val="22"/>
        </w:rPr>
        <w:t xml:space="preserve"> a to v dostatečném časovém předstihu, aby nemohlo dojít ke zpoždění stavby z důvodu neodsouhlasení výrobní dokumentace. V případě požadavku musí být požadavky účastníků KD zapracovány do výrobní dokumentace,</w:t>
      </w:r>
    </w:p>
    <w:p w14:paraId="5B32A9E9" w14:textId="77777777" w:rsidR="006F5194" w:rsidRPr="00C673CD" w:rsidRDefault="006F5194" w:rsidP="001C2664">
      <w:pPr>
        <w:pStyle w:val="KUsmlouva-3rove"/>
        <w:numPr>
          <w:ilvl w:val="2"/>
          <w:numId w:val="13"/>
        </w:numPr>
        <w:spacing w:before="120" w:after="0"/>
        <w:contextualSpacing/>
        <w:rPr>
          <w:b/>
          <w:szCs w:val="22"/>
        </w:rPr>
      </w:pPr>
      <w:r w:rsidRPr="00C673CD">
        <w:rPr>
          <w:b/>
          <w:szCs w:val="22"/>
        </w:rPr>
        <w:t xml:space="preserve">provést demolici a demontáž </w:t>
      </w:r>
      <w:r w:rsidRPr="00C673CD">
        <w:rPr>
          <w:szCs w:val="22"/>
        </w:rPr>
        <w:t>stávajících zařízení a stavebních konstrukcí, kdy zhotovitelem demolovaný a demontovaný materiál se stává odpadem a zhotovitel jako původce odpadu s ním bude nakládat pouze v souladu se zákonem č. 541/2020 Sb., o odpadech, v platném znění, a jeho prováděcími předpisy,</w:t>
      </w:r>
    </w:p>
    <w:p w14:paraId="41AD2D15" w14:textId="77777777" w:rsidR="006F5194" w:rsidRPr="00C673CD" w:rsidRDefault="006F5194" w:rsidP="001C2664">
      <w:pPr>
        <w:pStyle w:val="KUsmlouva-3rove"/>
        <w:numPr>
          <w:ilvl w:val="2"/>
          <w:numId w:val="13"/>
        </w:numPr>
        <w:spacing w:before="120" w:after="0"/>
        <w:contextualSpacing/>
        <w:rPr>
          <w:b/>
          <w:szCs w:val="22"/>
        </w:rPr>
      </w:pPr>
      <w:r w:rsidRPr="00C673CD">
        <w:rPr>
          <w:b/>
          <w:szCs w:val="22"/>
        </w:rPr>
        <w:t>demolovaný a demontovaný materiál</w:t>
      </w:r>
      <w:r w:rsidRPr="00C673CD">
        <w:rPr>
          <w:szCs w:val="22"/>
        </w:rPr>
        <w:t xml:space="preserve"> nesmí být využit k obchodní činnosti zhotovitele za účelem dosažení zisku. V případě výskytu takového materiálu, který lze využít k obchodní činnosti, náleží zisk z této obchodní činnosti objednateli. V případě požadavku je zhotovitel povinen do 5 kalendářních dnů od písemné výzvy předložit objednateli veškeré doklady o plnění těchto povinností,</w:t>
      </w:r>
    </w:p>
    <w:p w14:paraId="2BA74583" w14:textId="38ECE5A3" w:rsidR="006F5194" w:rsidRPr="00A8720D" w:rsidRDefault="006F5194" w:rsidP="001C2664">
      <w:pPr>
        <w:pStyle w:val="KUsmlouva-3rove"/>
        <w:numPr>
          <w:ilvl w:val="2"/>
          <w:numId w:val="13"/>
        </w:numPr>
        <w:spacing w:before="120" w:after="0"/>
        <w:contextualSpacing/>
        <w:rPr>
          <w:b/>
          <w:szCs w:val="22"/>
        </w:rPr>
      </w:pPr>
      <w:r w:rsidRPr="00C673CD">
        <w:rPr>
          <w:b/>
          <w:szCs w:val="22"/>
        </w:rPr>
        <w:t>průběžná likvidace odpadů a obalů</w:t>
      </w:r>
      <w:r w:rsidRPr="00C673CD">
        <w:rPr>
          <w:szCs w:val="22"/>
        </w:rPr>
        <w:t xml:space="preserve"> v souladu se zákonem č. 541/2020 Sb., </w:t>
      </w:r>
      <w:r w:rsidR="00F11C9E">
        <w:rPr>
          <w:szCs w:val="22"/>
        </w:rPr>
        <w:br/>
      </w:r>
      <w:r w:rsidRPr="00C673CD">
        <w:rPr>
          <w:szCs w:val="22"/>
        </w:rPr>
        <w:t xml:space="preserve">o odpadech, a dalších prováděcích předpisů vč. úhrady poplatků za likvidaci odpadu </w:t>
      </w:r>
      <w:r w:rsidR="00F11C9E">
        <w:rPr>
          <w:szCs w:val="22"/>
        </w:rPr>
        <w:br/>
      </w:r>
      <w:r w:rsidRPr="00C673CD">
        <w:rPr>
          <w:szCs w:val="22"/>
        </w:rPr>
        <w:t>a doložení dokladů o likvidaci nejpozději při předání a převzetí díla,</w:t>
      </w:r>
    </w:p>
    <w:p w14:paraId="2A31E809" w14:textId="32247646" w:rsidR="00A8720D" w:rsidRPr="00A8720D" w:rsidRDefault="00A8720D" w:rsidP="00A8720D">
      <w:pPr>
        <w:pStyle w:val="KUsmlouva-3rove"/>
        <w:numPr>
          <w:ilvl w:val="2"/>
          <w:numId w:val="13"/>
        </w:numPr>
        <w:spacing w:before="120" w:after="0"/>
        <w:contextualSpacing/>
        <w:rPr>
          <w:b/>
          <w:szCs w:val="22"/>
        </w:rPr>
      </w:pPr>
      <w:r w:rsidRPr="00A8720D">
        <w:rPr>
          <w:rFonts w:cs="Tahoma"/>
          <w:szCs w:val="22"/>
        </w:rPr>
        <w:t>zřízení deponie materiálů na vymezených plochách tak, aby nevznikly žádné škody na sousedních pozemcích,</w:t>
      </w:r>
    </w:p>
    <w:p w14:paraId="4B2285FC" w14:textId="77777777"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zajištění </w:t>
      </w:r>
      <w:r w:rsidRPr="00C673CD">
        <w:rPr>
          <w:b/>
          <w:szCs w:val="22"/>
        </w:rPr>
        <w:t>bezpečnosti a</w:t>
      </w:r>
      <w:r w:rsidRPr="00C673CD">
        <w:rPr>
          <w:szCs w:val="22"/>
        </w:rPr>
        <w:t xml:space="preserve"> </w:t>
      </w:r>
      <w:r w:rsidRPr="00C673CD">
        <w:rPr>
          <w:b/>
          <w:szCs w:val="22"/>
        </w:rPr>
        <w:t>ochrany zdraví při práci</w:t>
      </w:r>
      <w:r w:rsidRPr="00C673CD">
        <w:rPr>
          <w:szCs w:val="22"/>
        </w:rPr>
        <w:t xml:space="preserve"> v souladu s platnými právními předpisy,</w:t>
      </w:r>
    </w:p>
    <w:p w14:paraId="067AF4C2" w14:textId="77777777"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zajištění </w:t>
      </w:r>
      <w:r w:rsidRPr="00C673CD">
        <w:rPr>
          <w:b/>
          <w:szCs w:val="22"/>
        </w:rPr>
        <w:t>ochrany životního prostředí</w:t>
      </w:r>
      <w:r w:rsidRPr="00C673CD">
        <w:rPr>
          <w:szCs w:val="22"/>
        </w:rPr>
        <w:t xml:space="preserve"> dle platných právních předpisů při provádění díla,</w:t>
      </w:r>
    </w:p>
    <w:p w14:paraId="360C72A5" w14:textId="77777777" w:rsidR="006F5194" w:rsidRPr="00DB0839" w:rsidRDefault="006F5194" w:rsidP="001C2664">
      <w:pPr>
        <w:pStyle w:val="KUsmlouva-3rove"/>
        <w:numPr>
          <w:ilvl w:val="2"/>
          <w:numId w:val="13"/>
        </w:numPr>
        <w:spacing w:before="120" w:after="0"/>
        <w:contextualSpacing/>
        <w:rPr>
          <w:b/>
          <w:szCs w:val="22"/>
        </w:rPr>
      </w:pPr>
      <w:r w:rsidRPr="00DB0839">
        <w:rPr>
          <w:b/>
          <w:szCs w:val="22"/>
        </w:rPr>
        <w:t>umožnit provádění kontrolní</w:t>
      </w:r>
      <w:r w:rsidRPr="00DB0839">
        <w:rPr>
          <w:szCs w:val="22"/>
        </w:rPr>
        <w:t xml:space="preserve"> prohlídky rozestavěné stavby dle </w:t>
      </w:r>
      <w:r w:rsidR="00052403" w:rsidRPr="00DB0839">
        <w:t>zákona č. 283/2021 Sb., stavební zákon, ve znění pozdějších předpisů (dále jen „stavební zákon“),</w:t>
      </w:r>
      <w:r w:rsidR="00FD196D">
        <w:t xml:space="preserve"> zejména ve smyslu </w:t>
      </w:r>
      <w:proofErr w:type="spellStart"/>
      <w:r w:rsidR="00FD196D">
        <w:t>ust</w:t>
      </w:r>
      <w:proofErr w:type="spellEnd"/>
      <w:r w:rsidR="00FD196D">
        <w:t xml:space="preserve">. § 160 odst. 2 písm. </w:t>
      </w:r>
      <w:r w:rsidR="00D97906">
        <w:t>f</w:t>
      </w:r>
      <w:r w:rsidR="00FD196D">
        <w:t xml:space="preserve">) stavebního zákona </w:t>
      </w:r>
      <w:r w:rsidRPr="00DB0839">
        <w:rPr>
          <w:szCs w:val="22"/>
        </w:rPr>
        <w:t>a zajistit účast stavbyvedoucího na této kontrolní prohlídce,</w:t>
      </w:r>
    </w:p>
    <w:p w14:paraId="1696F850" w14:textId="77777777" w:rsidR="006F5194" w:rsidRPr="00C673CD" w:rsidRDefault="006F5194" w:rsidP="001C2664">
      <w:pPr>
        <w:pStyle w:val="KUsmlouva-3rove"/>
        <w:numPr>
          <w:ilvl w:val="2"/>
          <w:numId w:val="13"/>
        </w:numPr>
        <w:spacing w:before="120" w:after="0"/>
        <w:contextualSpacing/>
        <w:rPr>
          <w:szCs w:val="22"/>
        </w:rPr>
      </w:pPr>
      <w:r w:rsidRPr="00C673CD">
        <w:rPr>
          <w:szCs w:val="22"/>
        </w:rPr>
        <w:t>bezodkladné odstranění případných závad zjištěných při závěrečné kontrolní prohlídce stavby,</w:t>
      </w:r>
    </w:p>
    <w:p w14:paraId="38C0DCC5" w14:textId="5E0FD7A9" w:rsidR="006F5194" w:rsidRPr="00C673CD" w:rsidRDefault="006F5194" w:rsidP="001C2664">
      <w:pPr>
        <w:pStyle w:val="KUsmlouva-3rove"/>
        <w:numPr>
          <w:ilvl w:val="2"/>
          <w:numId w:val="13"/>
        </w:numPr>
        <w:spacing w:before="120" w:after="0"/>
        <w:contextualSpacing/>
        <w:rPr>
          <w:rStyle w:val="KUTun"/>
          <w:szCs w:val="22"/>
        </w:rPr>
      </w:pPr>
      <w:r w:rsidRPr="00C673CD">
        <w:rPr>
          <w:rStyle w:val="KUTun"/>
          <w:szCs w:val="22"/>
        </w:rPr>
        <w:lastRenderedPageBreak/>
        <w:t>dokumentace skutečného provedení a geodetické zaměření skutečného provedení díla</w:t>
      </w:r>
      <w:r w:rsidR="006C5558">
        <w:rPr>
          <w:rStyle w:val="KUTun"/>
          <w:szCs w:val="22"/>
        </w:rPr>
        <w:t xml:space="preserve"> vč. geometrického plánu</w:t>
      </w:r>
      <w:r w:rsidR="006C5558">
        <w:rPr>
          <w:rStyle w:val="KUTun"/>
          <w:b w:val="0"/>
          <w:szCs w:val="22"/>
        </w:rPr>
        <w:t>,</w:t>
      </w:r>
    </w:p>
    <w:p w14:paraId="59E244E3" w14:textId="77777777" w:rsidR="006F5194" w:rsidRPr="00C673CD" w:rsidRDefault="006F5194" w:rsidP="001C2664">
      <w:pPr>
        <w:pStyle w:val="KUsmlouva-3rove"/>
        <w:numPr>
          <w:ilvl w:val="2"/>
          <w:numId w:val="13"/>
        </w:numPr>
        <w:spacing w:before="120" w:after="0"/>
        <w:contextualSpacing/>
        <w:rPr>
          <w:szCs w:val="22"/>
        </w:rPr>
      </w:pPr>
      <w:r w:rsidRPr="00C673CD">
        <w:rPr>
          <w:szCs w:val="22"/>
        </w:rPr>
        <w:t>příprava podkladů a součinnost pro zajištění kolaudace stavby a případné změny stavby před dokončením nebo zkušebního provozu,</w:t>
      </w:r>
    </w:p>
    <w:p w14:paraId="587991B4" w14:textId="77777777"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dopravu, nakládku, vykládku a </w:t>
      </w:r>
      <w:r w:rsidRPr="00C673CD">
        <w:rPr>
          <w:b/>
          <w:szCs w:val="22"/>
        </w:rPr>
        <w:t>skladování zboží</w:t>
      </w:r>
      <w:r w:rsidRPr="00C673CD">
        <w:rPr>
          <w:szCs w:val="22"/>
        </w:rPr>
        <w:t xml:space="preserve"> a materiálu v místě stavby ve vhodném balení a na vhodném místě,</w:t>
      </w:r>
    </w:p>
    <w:p w14:paraId="4AD78D0B" w14:textId="77777777" w:rsidR="006F5194" w:rsidRPr="006F0B9D" w:rsidRDefault="006F5194" w:rsidP="006F0B9D">
      <w:pPr>
        <w:pStyle w:val="KUsmlouva-3rove"/>
        <w:numPr>
          <w:ilvl w:val="2"/>
          <w:numId w:val="13"/>
        </w:numPr>
        <w:spacing w:before="120" w:after="0"/>
        <w:contextualSpacing/>
        <w:rPr>
          <w:b/>
          <w:szCs w:val="22"/>
        </w:rPr>
      </w:pPr>
      <w:r w:rsidRPr="00C673CD">
        <w:rPr>
          <w:b/>
          <w:szCs w:val="22"/>
        </w:rPr>
        <w:t>provedení veškerých právními předpisy předepsaných zkoušek</w:t>
      </w:r>
      <w:r w:rsidRPr="00C673CD">
        <w:rPr>
          <w:szCs w:val="22"/>
        </w:rPr>
        <w:t xml:space="preserve"> díla včetně vystavení dokladů o jejich provedení, dále provedení revizí a vypracování </w:t>
      </w:r>
      <w:r w:rsidRPr="00C673CD">
        <w:rPr>
          <w:b/>
          <w:szCs w:val="22"/>
        </w:rPr>
        <w:t>revizních zpráv</w:t>
      </w:r>
      <w:r w:rsidRPr="00C673CD">
        <w:rPr>
          <w:szCs w:val="22"/>
        </w:rPr>
        <w:t xml:space="preserve"> dle příslušných právních předpisů a norem ČSN, doložení atestů, certifikátů, prohlášení </w:t>
      </w:r>
      <w:r w:rsidR="00F11C9E">
        <w:rPr>
          <w:szCs w:val="22"/>
        </w:rPr>
        <w:br/>
      </w:r>
      <w:r w:rsidRPr="00C673CD">
        <w:rPr>
          <w:szCs w:val="22"/>
        </w:rPr>
        <w:t>o shodě dle zákona č. 22/1997 Sb., ve znění pozdějších předpisů a jeho prováděcích předpisů; veškeré dokumenty budou zpracovány v českém jazyce a zhotovitel zajistí jejich předání objednateli,</w:t>
      </w:r>
    </w:p>
    <w:p w14:paraId="4A4AB2FE" w14:textId="77777777"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předání </w:t>
      </w:r>
      <w:r w:rsidRPr="00C673CD">
        <w:rPr>
          <w:b/>
          <w:szCs w:val="22"/>
        </w:rPr>
        <w:t>záručních listů a návodů k obsluze</w:t>
      </w:r>
      <w:r w:rsidRPr="00C673CD">
        <w:rPr>
          <w:szCs w:val="22"/>
        </w:rPr>
        <w:t xml:space="preserve"> ke strojům a zařízením objednateli; uvedené dokumenty budou zpracovány v českém jazyce,</w:t>
      </w:r>
    </w:p>
    <w:p w14:paraId="2EC18581" w14:textId="77777777" w:rsidR="006F5194" w:rsidRPr="00C200B8" w:rsidRDefault="006F5194" w:rsidP="001C2664">
      <w:pPr>
        <w:pStyle w:val="KUsmlouva-3rove"/>
        <w:numPr>
          <w:ilvl w:val="2"/>
          <w:numId w:val="13"/>
        </w:numPr>
        <w:spacing w:before="120" w:after="0"/>
        <w:contextualSpacing/>
        <w:rPr>
          <w:b/>
          <w:szCs w:val="22"/>
        </w:rPr>
      </w:pPr>
      <w:r w:rsidRPr="00C673CD">
        <w:rPr>
          <w:szCs w:val="22"/>
        </w:rPr>
        <w:t xml:space="preserve">aktivní </w:t>
      </w:r>
      <w:r w:rsidRPr="00C673CD">
        <w:rPr>
          <w:b/>
          <w:szCs w:val="22"/>
        </w:rPr>
        <w:t>spolupráce</w:t>
      </w:r>
      <w:r w:rsidRPr="00C673CD">
        <w:rPr>
          <w:szCs w:val="22"/>
        </w:rPr>
        <w:t xml:space="preserve"> s </w:t>
      </w:r>
      <w:r w:rsidRPr="00C673CD">
        <w:rPr>
          <w:b/>
          <w:szCs w:val="22"/>
        </w:rPr>
        <w:t>koordinátorem</w:t>
      </w:r>
      <w:r w:rsidRPr="00C673CD">
        <w:rPr>
          <w:szCs w:val="22"/>
        </w:rPr>
        <w:t xml:space="preserve"> bezpečnosti a ochrany zdraví pří práci na staveništi a předávání informací bezprostředně souvisejících s výkonem funkce </w:t>
      </w:r>
      <w:r w:rsidRPr="00C200B8">
        <w:rPr>
          <w:szCs w:val="22"/>
        </w:rPr>
        <w:t>koordinátora,</w:t>
      </w:r>
    </w:p>
    <w:p w14:paraId="512B676D" w14:textId="76CCE2C4" w:rsidR="006F5194" w:rsidRPr="007623F5" w:rsidRDefault="006F5194" w:rsidP="001C2664">
      <w:pPr>
        <w:pStyle w:val="KUsmlouva-3rove"/>
        <w:numPr>
          <w:ilvl w:val="2"/>
          <w:numId w:val="13"/>
        </w:numPr>
        <w:spacing w:before="120" w:after="0"/>
        <w:contextualSpacing/>
        <w:rPr>
          <w:b/>
          <w:szCs w:val="22"/>
        </w:rPr>
      </w:pPr>
      <w:r w:rsidRPr="007623F5">
        <w:rPr>
          <w:szCs w:val="22"/>
        </w:rPr>
        <w:t xml:space="preserve">mít po celou dobu stavby do doby protokolárního předání a převzetí díla </w:t>
      </w:r>
      <w:r w:rsidRPr="007623F5">
        <w:rPr>
          <w:b/>
          <w:szCs w:val="22"/>
        </w:rPr>
        <w:t>pojištění odpovědnosti za škodu</w:t>
      </w:r>
      <w:r w:rsidRPr="007623F5">
        <w:rPr>
          <w:szCs w:val="22"/>
        </w:rPr>
        <w:t xml:space="preserve"> způsobenou třetí osobě činností zhotovitele dle čl. </w:t>
      </w:r>
      <w:r w:rsidR="00A11005" w:rsidRPr="007623F5">
        <w:rPr>
          <w:szCs w:val="22"/>
        </w:rPr>
        <w:t>1</w:t>
      </w:r>
      <w:r w:rsidR="002B43D8">
        <w:rPr>
          <w:szCs w:val="22"/>
        </w:rPr>
        <w:t>3</w:t>
      </w:r>
      <w:r w:rsidR="00A11005" w:rsidRPr="007623F5">
        <w:rPr>
          <w:szCs w:val="22"/>
        </w:rPr>
        <w:t xml:space="preserve"> </w:t>
      </w:r>
      <w:r w:rsidRPr="007623F5">
        <w:rPr>
          <w:szCs w:val="22"/>
        </w:rPr>
        <w:t>této smlouvy</w:t>
      </w:r>
      <w:r w:rsidR="000C1745" w:rsidRPr="007623F5">
        <w:rPr>
          <w:szCs w:val="22"/>
        </w:rPr>
        <w:t>,</w:t>
      </w:r>
    </w:p>
    <w:p w14:paraId="092B97F8" w14:textId="77777777" w:rsidR="00560E42" w:rsidRPr="007623F5" w:rsidRDefault="00760E56" w:rsidP="001C2664">
      <w:pPr>
        <w:pStyle w:val="KUsmlouva-3rove"/>
        <w:numPr>
          <w:ilvl w:val="2"/>
          <w:numId w:val="13"/>
        </w:numPr>
        <w:spacing w:before="120" w:after="0"/>
        <w:contextualSpacing/>
        <w:rPr>
          <w:b/>
          <w:szCs w:val="22"/>
        </w:rPr>
      </w:pPr>
      <w:r w:rsidRPr="007623F5">
        <w:rPr>
          <w:b/>
          <w:szCs w:val="22"/>
        </w:rPr>
        <w:t>z</w:t>
      </w:r>
      <w:r w:rsidR="00560E42" w:rsidRPr="007623F5">
        <w:rPr>
          <w:b/>
          <w:szCs w:val="22"/>
        </w:rPr>
        <w:t>ajištění povinné publicity</w:t>
      </w:r>
      <w:r w:rsidRPr="007623F5">
        <w:rPr>
          <w:b/>
          <w:szCs w:val="22"/>
        </w:rPr>
        <w:t xml:space="preserve"> dle bodu 9.5. této smlouvy</w:t>
      </w:r>
      <w:r w:rsidR="000C1745" w:rsidRPr="007623F5">
        <w:rPr>
          <w:b/>
          <w:szCs w:val="22"/>
        </w:rPr>
        <w:t>.</w:t>
      </w:r>
    </w:p>
    <w:p w14:paraId="238460DC" w14:textId="13D1B0F0" w:rsidR="005E2D50" w:rsidRPr="007E414C" w:rsidRDefault="006F5194" w:rsidP="007E414C">
      <w:pPr>
        <w:pStyle w:val="KUsmlouva-2rove"/>
        <w:numPr>
          <w:ilvl w:val="1"/>
          <w:numId w:val="13"/>
        </w:numPr>
        <w:spacing w:after="0"/>
        <w:ind w:left="709" w:hanging="709"/>
        <w:contextualSpacing/>
        <w:rPr>
          <w:b/>
          <w:szCs w:val="22"/>
        </w:rPr>
      </w:pPr>
      <w:r w:rsidRPr="00EF3C11">
        <w:rPr>
          <w:szCs w:val="22"/>
        </w:rPr>
        <w:t xml:space="preserve">Zhotovitel prohlašuje, že mu v rámci veřejné zakázky na stavební práce, které jsou předmětem této smlouvy, byla zpřístupněna </w:t>
      </w:r>
      <w:r w:rsidRPr="00EF3C11">
        <w:rPr>
          <w:b/>
          <w:szCs w:val="22"/>
        </w:rPr>
        <w:t xml:space="preserve">projektová dokumentace </w:t>
      </w:r>
      <w:r w:rsidRPr="00EF3C11">
        <w:rPr>
          <w:szCs w:val="22"/>
        </w:rPr>
        <w:t xml:space="preserve">a zároveň prohlašuje, že se s ní jako odborně způsobilý seznámil. Zhotovitel také podrobně prostudoval soupis stavebních prací, dodávek a služeb vč. výkazu výměr a na základě toho přistoupil ke zpracování nabídky. Na základě této skutečnosti zhotovitel </w:t>
      </w:r>
      <w:r w:rsidRPr="00EF3C11">
        <w:rPr>
          <w:b/>
          <w:szCs w:val="22"/>
        </w:rPr>
        <w:t>prohlašuje, že vynaložil veškerou odbornou péči, kterou na něm lze v rámci zpracování nabídky rozumně požadovat, aby potvrdil, že dílo lze podle poskytnuté dokumentace provést v souladu s touto smlouvou</w:t>
      </w:r>
      <w:r w:rsidRPr="00EF3C11">
        <w:rPr>
          <w:szCs w:val="22"/>
        </w:rPr>
        <w:t xml:space="preserve"> tak, aby sloužilo svému účelu a splňovalo všechny požadavky na něj kladené a očekávané.</w:t>
      </w:r>
    </w:p>
    <w:p w14:paraId="00C7AF84" w14:textId="31250216" w:rsidR="005E2D50" w:rsidRPr="007E414C" w:rsidRDefault="00FD1B49" w:rsidP="007E414C">
      <w:pPr>
        <w:pStyle w:val="KUsmlouva-2rove"/>
        <w:numPr>
          <w:ilvl w:val="1"/>
          <w:numId w:val="13"/>
        </w:numPr>
        <w:spacing w:after="0"/>
        <w:ind w:left="709" w:hanging="709"/>
        <w:contextualSpacing/>
        <w:rPr>
          <w:b/>
          <w:sz w:val="22"/>
          <w:szCs w:val="22"/>
        </w:rPr>
      </w:pPr>
      <w:r w:rsidRPr="00EF3C11">
        <w:t>Zho</w:t>
      </w:r>
      <w:r w:rsidR="006F5194" w:rsidRPr="00EF3C11">
        <w:t>tovitel prohlašuje, že si je vědom skutečnosti, že objednatel má zájem na realizaci veřejné zakázky</w:t>
      </w:r>
      <w:r w:rsidR="009F36C9" w:rsidRPr="00EF3C11">
        <w:t>, realizované prostřednictvím této smlouvy o dílo,</w:t>
      </w:r>
      <w:r w:rsidR="006F5194" w:rsidRPr="00EF3C11">
        <w:t xml:space="preserve">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w:t>
      </w:r>
      <w:r w:rsidR="000C1745">
        <w:t xml:space="preserve"> </w:t>
      </w:r>
      <w:r w:rsidR="006F5194" w:rsidRPr="00EF3C11">
        <w:t xml:space="preserve">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 </w:t>
      </w:r>
      <w:r w:rsidR="00594538" w:rsidRPr="00EF3C11">
        <w:t xml:space="preserve">Zhotovitel se zavazuje </w:t>
      </w:r>
      <w:r w:rsidR="00594538" w:rsidRPr="00594538">
        <w:t xml:space="preserve">zachovávat férové vztahy ke svým poddodavatelům. Jakýkoliv závazek uzavřený mezi </w:t>
      </w:r>
      <w:r w:rsidR="00594538">
        <w:t xml:space="preserve">zhotovitelem </w:t>
      </w:r>
      <w:r w:rsidR="00594538" w:rsidRPr="00594538">
        <w:t xml:space="preserve">a jeho poddodavatelem v souvislosti s plněním předmětu </w:t>
      </w:r>
      <w:r w:rsidR="00594538">
        <w:t xml:space="preserve">této </w:t>
      </w:r>
      <w:r w:rsidR="00594538" w:rsidRPr="00594538">
        <w:t>smlouvy nesmí obsahovat splatnost faktury delší než 30 dnů.</w:t>
      </w:r>
      <w:r w:rsidR="00594538">
        <w:t xml:space="preserve"> </w:t>
      </w:r>
      <w:r w:rsidR="00E623A6" w:rsidRPr="00EF3C11">
        <w:t xml:space="preserve">Zhotovitel se zavazuje po celou dobu trvání smluvního poměru založeného touto smlouvou zajišťovat ochranu životního prostředí a třídění odpadů na pracovišti dle platných právních předpisů, </w:t>
      </w:r>
      <w:r w:rsidR="00EC700F">
        <w:br/>
      </w:r>
      <w:r w:rsidR="00E623A6" w:rsidRPr="00EF3C11">
        <w:t>v souladu se zásadami environmentálně odpovědného zadávání</w:t>
      </w:r>
      <w:r w:rsidR="00594538">
        <w:t xml:space="preserve">; zejména se zavazuje </w:t>
      </w:r>
      <w:r w:rsidR="00EC700F">
        <w:br/>
      </w:r>
      <w:r w:rsidR="00594538" w:rsidRPr="00594538">
        <w:t xml:space="preserve">k šetrnému využívání zdrojů a materiálů, k řádnému managementu nakládání s odpady </w:t>
      </w:r>
      <w:r w:rsidR="00EC700F">
        <w:br/>
      </w:r>
      <w:r w:rsidR="00594538" w:rsidRPr="00594538">
        <w:t>a k omezení jejich nadbytečné produkce</w:t>
      </w:r>
      <w:r w:rsidR="00E623A6" w:rsidRPr="00EF3C11">
        <w:t>.</w:t>
      </w:r>
    </w:p>
    <w:p w14:paraId="5F4A649C" w14:textId="6D0EE8EB" w:rsidR="005E2D50" w:rsidRPr="00EF3C11" w:rsidRDefault="006F5194" w:rsidP="007E414C">
      <w:pPr>
        <w:pStyle w:val="KUsmlouva-2rove"/>
        <w:numPr>
          <w:ilvl w:val="1"/>
          <w:numId w:val="13"/>
        </w:numPr>
        <w:spacing w:after="0"/>
        <w:ind w:left="709" w:hanging="709"/>
        <w:contextualSpacing/>
      </w:pPr>
      <w:r w:rsidRPr="00EF3C11">
        <w:t xml:space="preserve">Projektová dokumentace věcně definuje dílo. Od takto vymezeného rozsahu se budou posuzovat případné změny věcného rozsahu a technického řešení díla. V případě rozporu mezi věcným vymezením díla ve výkresové části projektové dokumentace a jeho technických specifikacích a v soupisu stavebních prací, dodávek a služeb vč. výkazu výměr, </w:t>
      </w:r>
      <w:r w:rsidRPr="00EF3C11">
        <w:rPr>
          <w:b/>
        </w:rPr>
        <w:t>bude platit soupis prací.</w:t>
      </w:r>
    </w:p>
    <w:p w14:paraId="6F86C35F" w14:textId="0AE0AC18" w:rsidR="007E414C" w:rsidRPr="00EF3C11" w:rsidRDefault="006F5194" w:rsidP="007E414C">
      <w:pPr>
        <w:pStyle w:val="KUsmlouva-2rove"/>
        <w:numPr>
          <w:ilvl w:val="1"/>
          <w:numId w:val="13"/>
        </w:numPr>
        <w:spacing w:after="0"/>
        <w:ind w:left="709" w:hanging="709"/>
        <w:contextualSpacing/>
      </w:pPr>
      <w:r w:rsidRPr="00EF3C11">
        <w:t xml:space="preserve">Objednatel je oprávněn i v průběhu provádění díla požadovat záměny materiálů a technologií oproti původně navrženým a sjednaným materiálům a technologiím v projektové dokumentaci, a zhotovitel je povinen na tyto záměny přistoupit. Požadavek na záměnu materiálů </w:t>
      </w:r>
      <w:r w:rsidR="00F11C9E" w:rsidRPr="00EF3C11">
        <w:br/>
      </w:r>
      <w:r w:rsidRPr="00EF3C11">
        <w:t xml:space="preserve">a technologií musí být písemný. Toto právo náleží objednateli pouze do doby, než byl původně </w:t>
      </w:r>
      <w:r w:rsidRPr="00EF3C11">
        <w:lastRenderedPageBreak/>
        <w:t>navržený a sjednaný materiál či technologie zhotovitelem pro realizaci díla dle této smlouvy pořízen.</w:t>
      </w:r>
    </w:p>
    <w:p w14:paraId="73186EA6" w14:textId="4DE9C92D" w:rsidR="006F5194" w:rsidRPr="00EF3C11" w:rsidRDefault="006F5194" w:rsidP="001C2664">
      <w:pPr>
        <w:pStyle w:val="KUsmlouva-2rove"/>
        <w:numPr>
          <w:ilvl w:val="1"/>
          <w:numId w:val="13"/>
        </w:numPr>
        <w:spacing w:after="0"/>
        <w:ind w:left="709" w:hanging="709"/>
        <w:contextualSpacing/>
      </w:pPr>
      <w:r w:rsidRPr="00EF3C11">
        <w:rPr>
          <w:b/>
        </w:rPr>
        <w:t>Dokumentace skutečného provedení stavby</w:t>
      </w:r>
      <w:r w:rsidRPr="00EF3C11">
        <w:t xml:space="preserve"> bude objednateli předána ve 3 vyhotoveních v tištěné formě a 1x na </w:t>
      </w:r>
      <w:r w:rsidR="004C1FB8">
        <w:t>přenosném úložišti</w:t>
      </w:r>
      <w:r w:rsidR="002916E0" w:rsidRPr="00EF3C11">
        <w:t xml:space="preserve"> </w:t>
      </w:r>
      <w:r w:rsidRPr="00EF3C11">
        <w:t>v digitální formě (ve formátu PDF a formátu</w:t>
      </w:r>
      <w:r w:rsidR="006C0FFF" w:rsidRPr="00301C7B">
        <w:t xml:space="preserve"> </w:t>
      </w:r>
      <w:r w:rsidRPr="00EF3C11">
        <w:t>zpracované PD</w:t>
      </w:r>
      <w:r w:rsidR="004C1FB8">
        <w:t>:</w:t>
      </w:r>
      <w:r w:rsidRPr="00EF3C11">
        <w:t xml:space="preserve"> </w:t>
      </w:r>
      <w:r w:rsidR="00CA183D" w:rsidRPr="00EF3C11">
        <w:t>.</w:t>
      </w:r>
      <w:r w:rsidRPr="00EF3C11">
        <w:t>DWG</w:t>
      </w:r>
      <w:proofErr w:type="gramStart"/>
      <w:r w:rsidRPr="00EF3C11">
        <w:t>,</w:t>
      </w:r>
      <w:r w:rsidR="00736BDA" w:rsidRPr="00EF3C11">
        <w:t xml:space="preserve"> </w:t>
      </w:r>
      <w:r w:rsidR="00CA183D" w:rsidRPr="00EF3C11">
        <w:t>.</w:t>
      </w:r>
      <w:r w:rsidRPr="00EF3C11">
        <w:t>DGN</w:t>
      </w:r>
      <w:proofErr w:type="gramEnd"/>
      <w:r w:rsidRPr="00EF3C11">
        <w:t xml:space="preserve">, </w:t>
      </w:r>
      <w:r w:rsidR="00CA183D" w:rsidRPr="00EF3C11">
        <w:t>.</w:t>
      </w:r>
      <w:r w:rsidRPr="00EF3C11">
        <w:t xml:space="preserve">DOC) v souladu se </w:t>
      </w:r>
      <w:r w:rsidR="00B92CA9" w:rsidRPr="00301C7B">
        <w:t>stavebním zákonem.</w:t>
      </w:r>
      <w:r w:rsidRPr="00EF3C11">
        <w:t xml:space="preserve"> </w:t>
      </w:r>
    </w:p>
    <w:p w14:paraId="0B59C1FB" w14:textId="77777777" w:rsidR="006F5194" w:rsidRPr="00EF3C11" w:rsidRDefault="006F5194" w:rsidP="008C7110">
      <w:pPr>
        <w:pStyle w:val="KUsmlouva-3rove"/>
        <w:numPr>
          <w:ilvl w:val="2"/>
          <w:numId w:val="13"/>
        </w:numPr>
        <w:spacing w:after="0"/>
        <w:contextualSpacing/>
        <w:rPr>
          <w:b/>
        </w:rPr>
      </w:pPr>
      <w:r w:rsidRPr="00EF3C11">
        <w:t xml:space="preserve">Zhotovitel je povinen do projektu zakreslovat všechny změny na stavbě, k nimž došlo v průběhu zhotovení díla. </w:t>
      </w:r>
    </w:p>
    <w:p w14:paraId="0D736E69" w14:textId="77777777" w:rsidR="006F5194" w:rsidRPr="004C1FB8" w:rsidRDefault="006F5194" w:rsidP="001C2664">
      <w:pPr>
        <w:pStyle w:val="KUsmlouva-3rove"/>
        <w:numPr>
          <w:ilvl w:val="2"/>
          <w:numId w:val="13"/>
        </w:numPr>
        <w:spacing w:before="120" w:after="0"/>
        <w:contextualSpacing/>
        <w:rPr>
          <w:b/>
        </w:rPr>
      </w:pPr>
      <w:r w:rsidRPr="00197EBC">
        <w:t>Každý výkres projektu bude opatřen jménem a příjmením osoby, která změny zakreslila, včetně razítka zhotovitele.</w:t>
      </w:r>
    </w:p>
    <w:p w14:paraId="205F7CC6" w14:textId="77777777" w:rsidR="006F5194" w:rsidRPr="004C1FB8" w:rsidRDefault="006F5194" w:rsidP="001C2664">
      <w:pPr>
        <w:pStyle w:val="KUsmlouva-3rove"/>
        <w:numPr>
          <w:ilvl w:val="2"/>
          <w:numId w:val="13"/>
        </w:numPr>
        <w:spacing w:before="120" w:after="0"/>
        <w:contextualSpacing/>
        <w:rPr>
          <w:b/>
        </w:rPr>
      </w:pPr>
      <w:r w:rsidRPr="004C1FB8">
        <w:t>U výkresu obsahujícího změnu proti projektu bude přiložen i doklad, ze kterého bude vyplývat projednání změny s osobou vykonávající autorský dozor</w:t>
      </w:r>
      <w:r w:rsidR="003E4C4D" w:rsidRPr="004C1FB8">
        <w:t xml:space="preserve"> (dále jen AD)</w:t>
      </w:r>
      <w:r w:rsidRPr="004C1FB8">
        <w:t xml:space="preserve"> a technickým dozorem stavebníka</w:t>
      </w:r>
      <w:r w:rsidR="000F4D12" w:rsidRPr="004C1FB8">
        <w:t xml:space="preserve"> (dále jen TDS)</w:t>
      </w:r>
      <w:r w:rsidRPr="004C1FB8">
        <w:t xml:space="preserve"> a jejich souhlasné stanovisko. </w:t>
      </w:r>
    </w:p>
    <w:p w14:paraId="0A428E7A" w14:textId="77777777" w:rsidR="006F5194" w:rsidRPr="004C1FB8" w:rsidRDefault="006F5194" w:rsidP="001C2664">
      <w:pPr>
        <w:pStyle w:val="KUsmlouva-3rove"/>
        <w:numPr>
          <w:ilvl w:val="2"/>
          <w:numId w:val="13"/>
        </w:numPr>
        <w:spacing w:before="120" w:after="0"/>
        <w:contextualSpacing/>
        <w:rPr>
          <w:b/>
        </w:rPr>
      </w:pPr>
      <w:r w:rsidRPr="004C1FB8">
        <w:t xml:space="preserve">U těch částí projektové dokumentace, u kterých nedošlo k žádným změnám, bude uvedeno označení „beze změn“. </w:t>
      </w:r>
    </w:p>
    <w:p w14:paraId="366089EE" w14:textId="77777777" w:rsidR="006F5194" w:rsidRPr="004C1FB8" w:rsidRDefault="006F5194" w:rsidP="001C2664">
      <w:pPr>
        <w:pStyle w:val="KUsmlouva-3rove"/>
        <w:numPr>
          <w:ilvl w:val="2"/>
          <w:numId w:val="13"/>
        </w:numPr>
        <w:spacing w:before="120" w:after="0"/>
        <w:contextualSpacing/>
        <w:rPr>
          <w:b/>
        </w:rPr>
      </w:pPr>
      <w:r w:rsidRPr="004C1FB8">
        <w:t xml:space="preserve">Součástí bude i celková situace skutečného provedení stavby vč. přívodů, přípojek, komunikací, podzemních i nadzemních vedení v areálu staveniště s údaji o hloubkách uložení sítí (tato část bude i v digitální podobě). </w:t>
      </w:r>
    </w:p>
    <w:p w14:paraId="30983E5D" w14:textId="7F43ED39" w:rsidR="006F5194" w:rsidRPr="004C1FB8" w:rsidRDefault="006F5194" w:rsidP="001C2664">
      <w:pPr>
        <w:pStyle w:val="KUsmlouva-3rove"/>
        <w:numPr>
          <w:ilvl w:val="2"/>
          <w:numId w:val="13"/>
        </w:numPr>
        <w:spacing w:before="120" w:after="0"/>
        <w:contextualSpacing/>
        <w:rPr>
          <w:b/>
        </w:rPr>
      </w:pPr>
      <w:r w:rsidRPr="004C1FB8">
        <w:t xml:space="preserve">Takto zpracovanou a zhotovitelem podepsanou projektovou dokumentaci skutečného provedení stavby předá zhotovitel objednateli </w:t>
      </w:r>
      <w:r w:rsidR="006418C9">
        <w:t>ke kontrole minimálně 14 kalendářních dní před termínem</w:t>
      </w:r>
      <w:r w:rsidR="006418C9" w:rsidRPr="004C1FB8">
        <w:t xml:space="preserve"> předání a převzetí díla.</w:t>
      </w:r>
    </w:p>
    <w:p w14:paraId="5B9D3386" w14:textId="0027CD12" w:rsidR="006F5194" w:rsidRPr="00EF3C11" w:rsidRDefault="006F5194" w:rsidP="001C2664">
      <w:pPr>
        <w:pStyle w:val="KUsmlouva-2rove"/>
        <w:numPr>
          <w:ilvl w:val="1"/>
          <w:numId w:val="13"/>
        </w:numPr>
        <w:spacing w:after="0"/>
        <w:ind w:left="709" w:hanging="709"/>
        <w:contextualSpacing/>
      </w:pPr>
      <w:r w:rsidRPr="004C1FB8">
        <w:rPr>
          <w:b/>
        </w:rPr>
        <w:t>Geodetické zaměření skutečného provedení stavby</w:t>
      </w:r>
      <w:r w:rsidR="00074800" w:rsidRPr="004C1FB8">
        <w:rPr>
          <w:b/>
        </w:rPr>
        <w:t xml:space="preserve"> </w:t>
      </w:r>
      <w:r w:rsidR="00DD38C1" w:rsidRPr="004C1FB8">
        <w:rPr>
          <w:b/>
        </w:rPr>
        <w:t xml:space="preserve">(včetně </w:t>
      </w:r>
      <w:r w:rsidR="00C340C1" w:rsidRPr="004C1FB8">
        <w:rPr>
          <w:b/>
        </w:rPr>
        <w:t xml:space="preserve">technické infrastruktury, </w:t>
      </w:r>
      <w:r w:rsidR="00DD38C1" w:rsidRPr="004C1FB8">
        <w:rPr>
          <w:b/>
        </w:rPr>
        <w:t>přípojek inženýrských sítí)</w:t>
      </w:r>
      <w:r w:rsidRPr="004C1FB8">
        <w:t xml:space="preserve"> bude provedeno a ověřeno oprávněným zeměměřickým inženýrem a bude předáno včetně </w:t>
      </w:r>
      <w:r w:rsidRPr="006F58F3">
        <w:rPr>
          <w:b/>
        </w:rPr>
        <w:t>geometrického plánu</w:t>
      </w:r>
      <w:r w:rsidRPr="004C1FB8">
        <w:t xml:space="preserve"> pro zápis stavby</w:t>
      </w:r>
      <w:r w:rsidR="00CC1926" w:rsidRPr="004C1FB8">
        <w:t xml:space="preserve"> </w:t>
      </w:r>
      <w:r w:rsidRPr="004C1FB8">
        <w:t xml:space="preserve">do katastru nemovitostí v </w:t>
      </w:r>
      <w:r w:rsidR="00ED5E99">
        <w:t>šesti</w:t>
      </w:r>
      <w:r w:rsidRPr="004C1FB8">
        <w:t xml:space="preserve"> vyhotoveních v tištěné formě a 1x v digitální formě </w:t>
      </w:r>
      <w:r w:rsidR="008A18FB">
        <w:t xml:space="preserve">na </w:t>
      </w:r>
      <w:r w:rsidR="004C1FB8">
        <w:t>přenosném úložišti</w:t>
      </w:r>
      <w:r w:rsidR="006418C9">
        <w:t xml:space="preserve"> minimálně 14 kalendářních dní před termínem předání a převzetí díla</w:t>
      </w:r>
      <w:r w:rsidRPr="00EF3C11">
        <w:t xml:space="preserve">. Zhotovitel odpovídá za přesné a správné vyměření a vytýčení stavby, poloh, úrovní, rozměrů </w:t>
      </w:r>
      <w:r w:rsidR="000C1745">
        <w:br/>
      </w:r>
      <w:r w:rsidRPr="00EF3C11">
        <w:t>a vzájemné uspořádání všech částí stavby</w:t>
      </w:r>
      <w:r w:rsidR="000A5817">
        <w:t xml:space="preserve"> vč. protokolu o předání podkladů pro technickou mapu - stavebník se zavazuje před kolaudací objektů umístěných na pozemcích objednatele předat geodetickou dokumentaci stavby/dokumentaci skutečného provedení stavby pro potřeby digitální technické mapy v rozsahu, formě a za podmínek daných vyhláškou č. 393/2020 Sb., o digitální technické mapě kraje; a po spuštění DTM Zlínského kraje jako geodetický podklad pro vedení digitální technické mapy veřejné správy, tj. soubor změnových údajů (změnová data) ve formátu JVF DTM aktuální verze.</w:t>
      </w:r>
    </w:p>
    <w:p w14:paraId="38CE8F4B" w14:textId="77777777" w:rsidR="006F5194" w:rsidRPr="00EF3C11" w:rsidRDefault="006F5194" w:rsidP="001C2664">
      <w:pPr>
        <w:pStyle w:val="KUsmlouva-2rove"/>
        <w:numPr>
          <w:ilvl w:val="1"/>
          <w:numId w:val="13"/>
        </w:numPr>
        <w:spacing w:after="0"/>
        <w:ind w:left="709" w:hanging="709"/>
        <w:contextualSpacing/>
        <w:rPr>
          <w:b/>
        </w:rPr>
      </w:pPr>
      <w:r w:rsidRPr="00EF3C11">
        <w:t xml:space="preserve">Zhotovitel je oprávněn použít pro provádění stavebních prací, dodávek a služeb </w:t>
      </w:r>
      <w:r w:rsidRPr="00EF3C11">
        <w:rPr>
          <w:b/>
        </w:rPr>
        <w:t>poddodavatele.</w:t>
      </w:r>
    </w:p>
    <w:p w14:paraId="675C1480" w14:textId="77777777" w:rsidR="006F5194" w:rsidRPr="00197EBC" w:rsidRDefault="006F5194" w:rsidP="001C2664">
      <w:pPr>
        <w:pStyle w:val="KUsmlouva-3rove"/>
        <w:numPr>
          <w:ilvl w:val="2"/>
          <w:numId w:val="13"/>
        </w:numPr>
        <w:spacing w:before="120" w:after="0"/>
        <w:contextualSpacing/>
      </w:pPr>
      <w:r w:rsidRPr="00197EBC">
        <w:t>Za poddodávku je pro tento účel považována realizace dílčích zakázek stavebních prací jinými subjekty pro zhotovitele.</w:t>
      </w:r>
    </w:p>
    <w:p w14:paraId="528B4DB0" w14:textId="134B5A07" w:rsidR="006F5194" w:rsidRPr="004C1FB8" w:rsidRDefault="006F5194" w:rsidP="001C2664">
      <w:pPr>
        <w:pStyle w:val="KUsmlouva-3rove"/>
        <w:numPr>
          <w:ilvl w:val="2"/>
          <w:numId w:val="13"/>
        </w:numPr>
        <w:spacing w:before="120" w:after="0"/>
        <w:contextualSpacing/>
        <w:rPr>
          <w:b/>
        </w:rPr>
      </w:pPr>
      <w:r w:rsidRPr="004C1FB8">
        <w:t xml:space="preserve">Zhotovitel je povinen po podpisu smlouvy </w:t>
      </w:r>
      <w:r w:rsidRPr="004C1FB8">
        <w:rPr>
          <w:b/>
        </w:rPr>
        <w:t xml:space="preserve">informovat </w:t>
      </w:r>
      <w:r w:rsidRPr="004C1FB8">
        <w:t xml:space="preserve">objednatele o poddodavatelích, kteří budou zapojeni do realizace díla, a to předložením identifikačních údajů takových poddodavatelů. </w:t>
      </w:r>
      <w:r w:rsidR="006418C9" w:rsidRPr="006418C9">
        <w:t xml:space="preserve"> </w:t>
      </w:r>
      <w:r w:rsidR="006418C9">
        <w:t>Seznam poddodavatelů předá zhotovitel objednateli nejpozději na úvodním kontrolním dni před předáním a převzetím staveniště</w:t>
      </w:r>
    </w:p>
    <w:p w14:paraId="453034F3" w14:textId="572711B0" w:rsidR="006F5194" w:rsidRPr="00EF3C11" w:rsidRDefault="006F5194" w:rsidP="001C2664">
      <w:pPr>
        <w:pStyle w:val="KUsmlouva-3rove"/>
        <w:numPr>
          <w:ilvl w:val="2"/>
          <w:numId w:val="13"/>
        </w:numPr>
        <w:spacing w:before="120" w:after="0"/>
        <w:contextualSpacing/>
        <w:rPr>
          <w:b/>
        </w:rPr>
      </w:pPr>
      <w:r w:rsidRPr="004C1FB8">
        <w:t xml:space="preserve">Zhotovitel je </w:t>
      </w:r>
      <w:r w:rsidRPr="004C1FB8">
        <w:rPr>
          <w:b/>
        </w:rPr>
        <w:t xml:space="preserve">povinen </w:t>
      </w:r>
      <w:r w:rsidRPr="004C1FB8">
        <w:t>objednatele</w:t>
      </w:r>
      <w:r w:rsidRPr="004C1FB8">
        <w:rPr>
          <w:b/>
        </w:rPr>
        <w:t xml:space="preserve"> o každé změně</w:t>
      </w:r>
      <w:r w:rsidRPr="004C1FB8">
        <w:t xml:space="preserve"> v poddodavatelském systému neprodleně </w:t>
      </w:r>
      <w:r w:rsidRPr="004C1FB8">
        <w:rPr>
          <w:b/>
        </w:rPr>
        <w:t>informovat</w:t>
      </w:r>
      <w:r w:rsidRPr="004C1FB8">
        <w:t xml:space="preserve">. Jestliže tak neučiní a na stavbě bude jiný než uvedený poddodavatel nebo budou poddodavatelsky prováděny stavební práce, dodávky a služby, u kterých si objednatel v zadávací dokumentaci vyhradil, že nesmí být prováděny poddodavatelsky, je zhotovitel povinen objednateli uhradit za každý jednotlivý případ porušení této povinnosti smluvní pokutu dle </w:t>
      </w:r>
      <w:r w:rsidR="00F425A0">
        <w:t>čl.</w:t>
      </w:r>
      <w:r w:rsidRPr="004C1FB8">
        <w:t xml:space="preserve"> </w:t>
      </w:r>
      <w:r w:rsidR="00A11005">
        <w:fldChar w:fldCharType="begin"/>
      </w:r>
      <w:r w:rsidR="00A11005">
        <w:instrText xml:space="preserve"> REF _Ref183011215 \r \h </w:instrText>
      </w:r>
      <w:r w:rsidR="00A11005">
        <w:fldChar w:fldCharType="separate"/>
      </w:r>
      <w:r w:rsidR="00596345">
        <w:t>16.11</w:t>
      </w:r>
      <w:r w:rsidR="00A11005">
        <w:fldChar w:fldCharType="end"/>
      </w:r>
      <w:r w:rsidR="00A11005">
        <w:t>.</w:t>
      </w:r>
      <w:r w:rsidRPr="00EF3C11">
        <w:t>této smlouvy.</w:t>
      </w:r>
    </w:p>
    <w:p w14:paraId="656C2A36" w14:textId="77777777" w:rsidR="006F5194" w:rsidRPr="004C1FB8" w:rsidRDefault="006F5194" w:rsidP="001C2664">
      <w:pPr>
        <w:pStyle w:val="KUsmlouva-3rove"/>
        <w:numPr>
          <w:ilvl w:val="2"/>
          <w:numId w:val="13"/>
        </w:numPr>
        <w:spacing w:before="120" w:after="0"/>
        <w:contextualSpacing/>
        <w:rPr>
          <w:b/>
        </w:rPr>
      </w:pPr>
      <w:r w:rsidRPr="00EF3C11">
        <w:t xml:space="preserve">Pokud v průběhu provádění díla dojde k potřebě změny poddodavatele, prostřednictvím kterého zhotovitel prokazoval v zadávacím řízení kvalifikaci, je zhotovitel povinen tuto potřebu oznámit na nejbližším </w:t>
      </w:r>
      <w:r w:rsidR="00FC4910" w:rsidRPr="00EF3C11">
        <w:t xml:space="preserve">kontrolním dni (dále jen </w:t>
      </w:r>
      <w:r w:rsidRPr="00197EBC">
        <w:t>KD</w:t>
      </w:r>
      <w:r w:rsidR="00FC4910" w:rsidRPr="00197EBC">
        <w:t>)</w:t>
      </w:r>
      <w:r w:rsidRPr="004C1FB8">
        <w:t xml:space="preserve"> objednateli s uvedením důvodu změny a s prokázáním splnění příslušné části kvalifikace tímto novým poddodavatelem. Důvod změny bude zaznamenán v zápise z KD a doklady předložené k prokázání splnění příslušné části kvalifikace budou tvořit přílohu tohoto zápisu. </w:t>
      </w:r>
    </w:p>
    <w:p w14:paraId="019C54F4" w14:textId="77777777" w:rsidR="006F5194" w:rsidRPr="004C1FB8" w:rsidRDefault="006F5194" w:rsidP="001C2664">
      <w:pPr>
        <w:pStyle w:val="KUsmlouva-3rove"/>
        <w:numPr>
          <w:ilvl w:val="2"/>
          <w:numId w:val="13"/>
        </w:numPr>
        <w:spacing w:before="120" w:after="0"/>
        <w:contextualSpacing/>
        <w:rPr>
          <w:b/>
        </w:rPr>
      </w:pPr>
      <w:r w:rsidRPr="004C1FB8">
        <w:t xml:space="preserve">Je-li potřeba změny poddodavatele, kterým zhotovitel prokazoval kvalifikaci, vyvolána objektivními okolnostmi na straně poddodavatele, je zhotovitel povinen objednateli tyto skutečnosti prokázat. Pokud má objednatel tyto okolnosti za prokázané, uvede své </w:t>
      </w:r>
      <w:r w:rsidRPr="004C1FB8">
        <w:lastRenderedPageBreak/>
        <w:t>stanovisko k této skutečnosti v zápise z KD. Pokud objednatel z vážných příčin se změnou v poddodavatelském systému zhotovitele nesouhlasí, není tato změna možná. Tyto příčiny budou uvedeny v zápise z KD. Objednatel nesmí bezdůvodně bránit změně v poddodavatelském systému zhotovitele, jsou-li splněny podmínky uvedené v této smlouvě.</w:t>
      </w:r>
    </w:p>
    <w:p w14:paraId="6573C75D" w14:textId="77777777" w:rsidR="00E172EB" w:rsidRPr="00650BEA" w:rsidRDefault="006F5194" w:rsidP="00EA071A">
      <w:pPr>
        <w:pStyle w:val="KUsmlouva-3rove"/>
        <w:numPr>
          <w:ilvl w:val="2"/>
          <w:numId w:val="13"/>
        </w:numPr>
        <w:spacing w:before="120" w:after="0"/>
        <w:contextualSpacing/>
        <w:rPr>
          <w:b/>
        </w:rPr>
      </w:pPr>
      <w:r w:rsidRPr="004C1FB8">
        <w:t>Je-li potřeba změny</w:t>
      </w:r>
      <w:r w:rsidRPr="004C1FB8">
        <w:rPr>
          <w:b/>
        </w:rPr>
        <w:t xml:space="preserve"> </w:t>
      </w:r>
      <w:r w:rsidRPr="004C1FB8">
        <w:t>poddodavatele, kterým zhotovitel prokazoval kvalifikaci, vyvolána subjektivními okolnostmi na straně poddodavatele, je zhotovitel povinen požádat objednatele o souhlas se změnou. Bez udělení souhlasu není změna v poddodavatelském systému zhotovitele možná.  Objednatel nesmí bezdůvodně bránit změně v poddodavatelském systému zhotovitele, jsou-li splněny podmínky uvedené v této smlouvě.</w:t>
      </w:r>
      <w:bookmarkStart w:id="4" w:name="_Ref58928503"/>
    </w:p>
    <w:p w14:paraId="25B439DE" w14:textId="77777777" w:rsidR="00650BEA" w:rsidRPr="00EA071A" w:rsidRDefault="00650BEA" w:rsidP="00650BEA">
      <w:pPr>
        <w:pStyle w:val="KUsmlouva-3rove"/>
        <w:numPr>
          <w:ilvl w:val="0"/>
          <w:numId w:val="0"/>
        </w:numPr>
        <w:spacing w:before="120" w:after="0"/>
        <w:ind w:left="1080"/>
        <w:contextualSpacing/>
        <w:rPr>
          <w:b/>
        </w:rPr>
      </w:pPr>
    </w:p>
    <w:p w14:paraId="0E1CBAFD" w14:textId="77777777" w:rsidR="006F5194" w:rsidRPr="0075207D" w:rsidRDefault="006F5194" w:rsidP="001C2664">
      <w:pPr>
        <w:pStyle w:val="KUsmlouva-1rove"/>
        <w:numPr>
          <w:ilvl w:val="0"/>
          <w:numId w:val="13"/>
        </w:numPr>
        <w:spacing w:before="120" w:after="0"/>
        <w:ind w:left="567" w:hanging="567"/>
        <w:jc w:val="left"/>
        <w:rPr>
          <w:rFonts w:cs="Arial"/>
          <w:sz w:val="28"/>
        </w:rPr>
      </w:pPr>
      <w:r w:rsidRPr="0075207D">
        <w:rPr>
          <w:rFonts w:cs="Arial"/>
          <w:sz w:val="28"/>
        </w:rPr>
        <w:t>ZMĚN</w:t>
      </w:r>
      <w:r w:rsidR="00502B0A" w:rsidRPr="0075207D">
        <w:rPr>
          <w:rFonts w:cs="Arial"/>
          <w:sz w:val="28"/>
        </w:rPr>
        <w:t>y</w:t>
      </w:r>
      <w:r w:rsidRPr="0075207D">
        <w:rPr>
          <w:rFonts w:cs="Arial"/>
          <w:sz w:val="28"/>
        </w:rPr>
        <w:t xml:space="preserve"> SMLOUVY</w:t>
      </w:r>
      <w:bookmarkEnd w:id="4"/>
    </w:p>
    <w:p w14:paraId="7F3E3E5E" w14:textId="77777777" w:rsidR="006F5194" w:rsidRPr="0075207D" w:rsidRDefault="006F5194" w:rsidP="001C2664">
      <w:pPr>
        <w:pStyle w:val="KUsmlouva-2rove"/>
        <w:numPr>
          <w:ilvl w:val="1"/>
          <w:numId w:val="13"/>
        </w:numPr>
        <w:spacing w:after="0"/>
        <w:ind w:left="567" w:hanging="567"/>
        <w:contextualSpacing/>
        <w:rPr>
          <w:b/>
        </w:rPr>
      </w:pPr>
      <w:r w:rsidRPr="0075207D">
        <w:rPr>
          <w:b/>
        </w:rPr>
        <w:t>Forma změny smlouvy</w:t>
      </w:r>
    </w:p>
    <w:p w14:paraId="11EBA0C6" w14:textId="77777777" w:rsidR="006F5194" w:rsidRPr="0075207D" w:rsidRDefault="006F5194" w:rsidP="001C2664">
      <w:pPr>
        <w:pStyle w:val="KUsmlouva-3rove"/>
        <w:numPr>
          <w:ilvl w:val="2"/>
          <w:numId w:val="13"/>
        </w:numPr>
        <w:spacing w:before="120" w:after="0"/>
        <w:contextualSpacing/>
      </w:pPr>
      <w:r w:rsidRPr="0075207D">
        <w:t>Každá změna této smlouvy musí mít písemnou formu a musí být podepsána osobami oprávněnými jednat a podepisovat za objednatele a zhotovitele, nebo osobami jimi zmocněnými.</w:t>
      </w:r>
    </w:p>
    <w:p w14:paraId="178392E4" w14:textId="77777777" w:rsidR="006F5194" w:rsidRPr="0075207D" w:rsidRDefault="006F5194" w:rsidP="001C2664">
      <w:pPr>
        <w:pStyle w:val="KUsmlouva-3rove"/>
        <w:numPr>
          <w:ilvl w:val="2"/>
          <w:numId w:val="13"/>
        </w:numPr>
        <w:spacing w:before="120" w:after="0"/>
        <w:contextualSpacing/>
      </w:pPr>
      <w:r w:rsidRPr="0075207D">
        <w:t>Jakákoliv změna smlouvy musí být sjednána jako dodatek ke smlouvě s číselným označením podle pořadového čísla příslušné změny smlouvy.</w:t>
      </w:r>
      <w:r w:rsidR="00C92191" w:rsidRPr="0075207D">
        <w:t xml:space="preserve"> Dodatek podléhá témuž smluvnímu režimu jako tato smlouva.</w:t>
      </w:r>
    </w:p>
    <w:p w14:paraId="2DA6E8D4" w14:textId="77777777" w:rsidR="006F5194" w:rsidRPr="0075207D" w:rsidRDefault="006F5194" w:rsidP="001C2664">
      <w:pPr>
        <w:pStyle w:val="KUsmlouva-3rove"/>
        <w:numPr>
          <w:ilvl w:val="2"/>
          <w:numId w:val="13"/>
        </w:numPr>
        <w:spacing w:before="120" w:after="0"/>
        <w:contextualSpacing/>
      </w:pPr>
      <w:r w:rsidRPr="0075207D">
        <w:t>Zápisy ve stavebním deníku se nepovažují za změnu smlouvy, ale slouží jako podklad pro vypracování příslušných dodatků ke smlouvě.</w:t>
      </w:r>
    </w:p>
    <w:p w14:paraId="773EE919" w14:textId="77777777" w:rsidR="006F5194" w:rsidRPr="0075207D" w:rsidRDefault="006F5194" w:rsidP="001C2664">
      <w:pPr>
        <w:pStyle w:val="KUsmlouva-2rove"/>
        <w:numPr>
          <w:ilvl w:val="1"/>
          <w:numId w:val="13"/>
        </w:numPr>
        <w:spacing w:after="0"/>
        <w:ind w:left="567" w:hanging="567"/>
        <w:contextualSpacing/>
        <w:rPr>
          <w:b/>
          <w:bCs/>
        </w:rPr>
      </w:pPr>
      <w:r w:rsidRPr="0075207D">
        <w:t xml:space="preserve">Veškeré změny díla musí být provedeny v souladu zejména s ustanoveními této smlouvy </w:t>
      </w:r>
      <w:r w:rsidR="00961C13" w:rsidRPr="0075207D">
        <w:br/>
      </w:r>
      <w:r w:rsidRPr="0075207D">
        <w:t xml:space="preserve">a </w:t>
      </w:r>
      <w:r w:rsidR="003A41D1" w:rsidRPr="0075207D">
        <w:t>ZZVZ.</w:t>
      </w:r>
      <w:r w:rsidRPr="0075207D">
        <w:rPr>
          <w:bCs/>
        </w:rPr>
        <w:t xml:space="preserve"> </w:t>
      </w:r>
    </w:p>
    <w:p w14:paraId="43816D5A" w14:textId="77777777" w:rsidR="00654D89" w:rsidRPr="0075207D" w:rsidRDefault="00654D89" w:rsidP="00654D89">
      <w:pPr>
        <w:pStyle w:val="KUsmlouva-2rove"/>
        <w:numPr>
          <w:ilvl w:val="0"/>
          <w:numId w:val="0"/>
        </w:numPr>
        <w:spacing w:after="0"/>
        <w:ind w:left="567"/>
        <w:contextualSpacing/>
        <w:rPr>
          <w:b/>
        </w:rPr>
      </w:pPr>
    </w:p>
    <w:p w14:paraId="574CE68B" w14:textId="77777777" w:rsidR="006F5194" w:rsidRPr="0075207D" w:rsidRDefault="006F5194" w:rsidP="001C2664">
      <w:pPr>
        <w:pStyle w:val="KUsmlouva-2rove"/>
        <w:numPr>
          <w:ilvl w:val="1"/>
          <w:numId w:val="13"/>
        </w:numPr>
        <w:spacing w:after="0"/>
        <w:ind w:left="567" w:hanging="567"/>
        <w:contextualSpacing/>
        <w:rPr>
          <w:b/>
        </w:rPr>
      </w:pPr>
      <w:r w:rsidRPr="0075207D">
        <w:rPr>
          <w:b/>
        </w:rPr>
        <w:t>Vyhrazené změny závazku</w:t>
      </w:r>
    </w:p>
    <w:p w14:paraId="3C353BF6" w14:textId="77777777" w:rsidR="006F5194" w:rsidRPr="0075207D" w:rsidRDefault="006F5194" w:rsidP="00654D89">
      <w:pPr>
        <w:pStyle w:val="KUsmlouva-2rove"/>
        <w:numPr>
          <w:ilvl w:val="0"/>
          <w:numId w:val="0"/>
        </w:numPr>
        <w:spacing w:after="0"/>
        <w:ind w:left="567"/>
        <w:contextualSpacing/>
      </w:pPr>
      <w:r w:rsidRPr="0075207D">
        <w:t>Objednatel si vyhrazuje následující změny závazku z této smlouvy:</w:t>
      </w:r>
    </w:p>
    <w:p w14:paraId="614A218F" w14:textId="77777777" w:rsidR="006F5194" w:rsidRPr="0075207D" w:rsidRDefault="006F5194" w:rsidP="001C2664">
      <w:pPr>
        <w:pStyle w:val="KUsmlouva-3rove"/>
        <w:numPr>
          <w:ilvl w:val="2"/>
          <w:numId w:val="13"/>
        </w:numPr>
        <w:spacing w:before="120" w:after="0"/>
        <w:contextualSpacing/>
        <w:rPr>
          <w:rStyle w:val="KUTun"/>
        </w:rPr>
      </w:pPr>
      <w:r w:rsidRPr="0075207D">
        <w:rPr>
          <w:rStyle w:val="KUTun"/>
        </w:rPr>
        <w:t>Změna ceny plnění</w:t>
      </w:r>
      <w:r w:rsidR="00E07CB6" w:rsidRPr="0075207D">
        <w:rPr>
          <w:rStyle w:val="KUTun"/>
        </w:rPr>
        <w:t xml:space="preserve"> – sazba DPH</w:t>
      </w:r>
    </w:p>
    <w:p w14:paraId="73F658F1" w14:textId="77777777" w:rsidR="006F5194" w:rsidRPr="0075207D" w:rsidRDefault="006F5194" w:rsidP="00654D89">
      <w:pPr>
        <w:pStyle w:val="KUsmlouva-3rove"/>
        <w:numPr>
          <w:ilvl w:val="0"/>
          <w:numId w:val="0"/>
        </w:numPr>
        <w:spacing w:before="120" w:after="0"/>
        <w:ind w:left="1361"/>
        <w:contextualSpacing/>
      </w:pPr>
      <w:r w:rsidRPr="0075207D">
        <w:t>Cenu je možné měnit v případě změny sazby DPH. V takovém případě Zhotovitel fakturuje cenu s DPH dle sazby DPH platné v době uskutečnění zdanitelného plnění.</w:t>
      </w:r>
    </w:p>
    <w:p w14:paraId="4CBF0844" w14:textId="77777777" w:rsidR="006F5194" w:rsidRPr="0075207D" w:rsidRDefault="006F5194" w:rsidP="001C2664">
      <w:pPr>
        <w:pStyle w:val="KUsmlouva-3rove"/>
        <w:numPr>
          <w:ilvl w:val="2"/>
          <w:numId w:val="13"/>
        </w:numPr>
        <w:spacing w:before="120" w:after="0"/>
        <w:contextualSpacing/>
        <w:rPr>
          <w:rStyle w:val="KUTun"/>
        </w:rPr>
      </w:pPr>
      <w:r w:rsidRPr="0075207D">
        <w:rPr>
          <w:rStyle w:val="KUTun"/>
        </w:rPr>
        <w:t>Změna termínu plnění</w:t>
      </w:r>
    </w:p>
    <w:p w14:paraId="57ACF623" w14:textId="77777777" w:rsidR="006F5194" w:rsidRPr="0056383D" w:rsidRDefault="006F5194" w:rsidP="00654D89">
      <w:pPr>
        <w:pStyle w:val="KUsmlouva-3rove"/>
        <w:numPr>
          <w:ilvl w:val="0"/>
          <w:numId w:val="0"/>
        </w:numPr>
        <w:spacing w:before="120" w:after="0"/>
        <w:ind w:left="1361"/>
        <w:contextualSpacing/>
      </w:pPr>
      <w:r w:rsidRPr="0056383D">
        <w:t>Zhotovitel je oprávněn podat návrh na prodloužení doby pro dokončení jednotlivých částí díla v případě, že nastala některá z níže uvedených skutečností:</w:t>
      </w:r>
    </w:p>
    <w:p w14:paraId="216B89F6" w14:textId="77777777" w:rsidR="006F5194" w:rsidRPr="0056383D" w:rsidRDefault="006F5194" w:rsidP="001C2664">
      <w:pPr>
        <w:pStyle w:val="KUsmlouva-odrkyk3rovni"/>
        <w:numPr>
          <w:ilvl w:val="0"/>
          <w:numId w:val="14"/>
        </w:numPr>
        <w:spacing w:before="120"/>
        <w:ind w:left="2127" w:hanging="426"/>
        <w:contextualSpacing/>
      </w:pPr>
      <w:r w:rsidRPr="0056383D">
        <w:t>změna povahy či rozsahu díla</w:t>
      </w:r>
      <w:r w:rsidR="00CA5138">
        <w:t>,</w:t>
      </w:r>
    </w:p>
    <w:p w14:paraId="359875C3" w14:textId="77777777" w:rsidR="006F5194" w:rsidRPr="0056383D" w:rsidRDefault="006F5194" w:rsidP="001C2664">
      <w:pPr>
        <w:pStyle w:val="KUsmlouva-odrkyk3rovni"/>
        <w:numPr>
          <w:ilvl w:val="0"/>
          <w:numId w:val="14"/>
        </w:numPr>
        <w:spacing w:before="120"/>
        <w:ind w:left="2127" w:hanging="426"/>
        <w:contextualSpacing/>
      </w:pPr>
      <w:r w:rsidRPr="0056383D">
        <w:t>zpoždění, překážka nebo zabránění způsobené nebo přičitatelné Objednateli</w:t>
      </w:r>
      <w:r w:rsidR="005E3960" w:rsidRPr="0056383D">
        <w:t xml:space="preserve"> </w:t>
      </w:r>
      <w:r w:rsidR="00F11C9E" w:rsidRPr="0056383D">
        <w:br/>
      </w:r>
      <w:r w:rsidR="005E3960" w:rsidRPr="0056383D">
        <w:t>(např. z důvodu provozních podmínek)</w:t>
      </w:r>
      <w:r w:rsidRPr="0056383D">
        <w:t>, Objednatelovým konzultantům nebo třetím osobám</w:t>
      </w:r>
      <w:r w:rsidR="00CA5138">
        <w:t>,</w:t>
      </w:r>
    </w:p>
    <w:p w14:paraId="34EA9A0C" w14:textId="77777777" w:rsidR="006F5194" w:rsidRPr="008B40AE" w:rsidRDefault="006F5194" w:rsidP="001C2664">
      <w:pPr>
        <w:pStyle w:val="KUsmlouva-odrkyk3rovni"/>
        <w:numPr>
          <w:ilvl w:val="0"/>
          <w:numId w:val="14"/>
        </w:numPr>
        <w:spacing w:before="120"/>
        <w:ind w:left="2127" w:hanging="426"/>
        <w:contextualSpacing/>
      </w:pPr>
      <w:r w:rsidRPr="008B40AE">
        <w:t>vyšší moc</w:t>
      </w:r>
      <w:r w:rsidR="00CA5138">
        <w:t>,</w:t>
      </w:r>
    </w:p>
    <w:p w14:paraId="2724A0E4" w14:textId="77777777" w:rsidR="00532F32" w:rsidRDefault="006F5194" w:rsidP="001C2664">
      <w:pPr>
        <w:pStyle w:val="KUsmlouva-odrkyk3rovni"/>
        <w:numPr>
          <w:ilvl w:val="0"/>
          <w:numId w:val="14"/>
        </w:numPr>
        <w:spacing w:before="120"/>
        <w:ind w:left="2127" w:hanging="426"/>
        <w:contextualSpacing/>
      </w:pPr>
      <w:r w:rsidRPr="008B40AE">
        <w:t>výskyt klimatických jevů dlouhodobě se vymykajících obvyklým průměrným hodnotám</w:t>
      </w:r>
      <w:r w:rsidR="00CA5138">
        <w:t>,</w:t>
      </w:r>
    </w:p>
    <w:p w14:paraId="433D1F33" w14:textId="77777777" w:rsidR="004F279F" w:rsidRPr="0075207D" w:rsidRDefault="004F279F" w:rsidP="001C2664">
      <w:pPr>
        <w:pStyle w:val="KUsmlouva-odrkyk3rovni"/>
        <w:numPr>
          <w:ilvl w:val="0"/>
          <w:numId w:val="14"/>
        </w:numPr>
        <w:spacing w:before="120"/>
        <w:ind w:left="2127" w:hanging="426"/>
        <w:contextualSpacing/>
      </w:pPr>
      <w:r w:rsidRPr="008D22A9">
        <w:t>výskyt nepříznivých klimatických podmínek majících vliv na dodržení nutných technologických postupů v rámci realizace díla</w:t>
      </w:r>
      <w:r w:rsidR="00CA5138">
        <w:t>.</w:t>
      </w:r>
    </w:p>
    <w:p w14:paraId="1AE2AF3C" w14:textId="77777777" w:rsidR="006F5194" w:rsidRPr="0075207D" w:rsidRDefault="003E1638" w:rsidP="00B86699">
      <w:pPr>
        <w:pStyle w:val="KUsmlouva-odrkyk3rovni"/>
        <w:spacing w:before="120"/>
        <w:ind w:left="1134"/>
        <w:contextualSpacing/>
      </w:pPr>
      <w:r w:rsidRPr="0075207D">
        <w:t>K</w:t>
      </w:r>
      <w:r w:rsidR="0008689A" w:rsidRPr="0075207D">
        <w:t xml:space="preserve">aždé </w:t>
      </w:r>
      <w:r w:rsidR="00C340C1" w:rsidRPr="0075207D">
        <w:t xml:space="preserve">případné </w:t>
      </w:r>
      <w:r w:rsidR="0008689A" w:rsidRPr="0075207D">
        <w:t>prodloužení doby dokončení díla musí být zohledněno v</w:t>
      </w:r>
      <w:r w:rsidR="0075207D">
        <w:t> </w:t>
      </w:r>
      <w:r w:rsidR="0008689A" w:rsidRPr="0075207D">
        <w:t>časovém</w:t>
      </w:r>
      <w:r w:rsidR="0075207D">
        <w:t xml:space="preserve"> </w:t>
      </w:r>
      <w:r w:rsidR="0008689A" w:rsidRPr="0075207D">
        <w:t>harmonogramu.</w:t>
      </w:r>
      <w:r w:rsidR="00421A5D">
        <w:t xml:space="preserve"> </w:t>
      </w:r>
      <w:r w:rsidR="00421A5D" w:rsidRPr="0075207D">
        <w:t>Každé případné prodloužení doby dokončení díla</w:t>
      </w:r>
      <w:r w:rsidR="00421A5D">
        <w:t xml:space="preserve"> musí být v souladu s pravidly stanovenými v § 222 ZZVZ.</w:t>
      </w:r>
    </w:p>
    <w:p w14:paraId="0569641F" w14:textId="77777777" w:rsidR="00FC6AA1" w:rsidRPr="0075207D" w:rsidRDefault="00FC6AA1" w:rsidP="003E6776">
      <w:pPr>
        <w:pStyle w:val="KUsmlouva-3rove"/>
        <w:numPr>
          <w:ilvl w:val="2"/>
          <w:numId w:val="13"/>
        </w:numPr>
        <w:ind w:left="1077"/>
        <w:contextualSpacing/>
        <w:rPr>
          <w:rStyle w:val="KUTun"/>
        </w:rPr>
      </w:pPr>
      <w:r w:rsidRPr="0075207D">
        <w:rPr>
          <w:rStyle w:val="KUTun"/>
        </w:rPr>
        <w:t>Objednatel si vyhrazuje právo před realizací díla nebo v průběhu realizace upravit rozsah, nebo předmět díla, případně také délku realizace a s tím související změnu ceny díla</w:t>
      </w:r>
      <w:r w:rsidR="00421A5D">
        <w:rPr>
          <w:rStyle w:val="KUTun"/>
        </w:rPr>
        <w:t>,</w:t>
      </w:r>
      <w:r w:rsidRPr="0075207D">
        <w:rPr>
          <w:rStyle w:val="KUTun"/>
        </w:rPr>
        <w:t xml:space="preserve"> a to zejména z důvodů: </w:t>
      </w:r>
    </w:p>
    <w:p w14:paraId="3732AC24" w14:textId="77777777" w:rsidR="00FC6AA1" w:rsidRPr="0075207D" w:rsidRDefault="00FC6AA1" w:rsidP="008307D9">
      <w:pPr>
        <w:pStyle w:val="KUsmlouva-odrkyk3rovni"/>
        <w:numPr>
          <w:ilvl w:val="0"/>
          <w:numId w:val="14"/>
        </w:numPr>
        <w:spacing w:before="120"/>
        <w:ind w:left="2127" w:hanging="426"/>
        <w:contextualSpacing/>
      </w:pPr>
      <w:r w:rsidRPr="0075207D">
        <w:t xml:space="preserve">neprovedení dohodnutých stavebních prací, dodávek a služeb, které byly obsaženy v zadávacích podmínkách a změnou dojde k zúžení předmětu díla (méněpráce), </w:t>
      </w:r>
    </w:p>
    <w:p w14:paraId="2E02A15E" w14:textId="77777777" w:rsidR="00FC6AA1" w:rsidRPr="0056383D" w:rsidRDefault="00FC6AA1" w:rsidP="008307D9">
      <w:pPr>
        <w:pStyle w:val="KUsmlouva-odrkyk3rovni"/>
        <w:numPr>
          <w:ilvl w:val="0"/>
          <w:numId w:val="14"/>
        </w:numPr>
        <w:spacing w:before="120"/>
        <w:ind w:left="2127" w:hanging="426"/>
        <w:contextualSpacing/>
      </w:pPr>
      <w:r w:rsidRPr="0075207D">
        <w:lastRenderedPageBreak/>
        <w:t xml:space="preserve">provedení dodatečných nebo nepředvídaných stavebních prací, dodávek </w:t>
      </w:r>
      <w:r w:rsidR="008307D9" w:rsidRPr="0075207D">
        <w:br/>
      </w:r>
      <w:r w:rsidRPr="0075207D">
        <w:t xml:space="preserve">a služeb, které nebyly obsaženy v zadávacích podmínkách, a které jsou nezbytné pro realizaci díla a změnou dojde k rozšíření předmětu díla (vícepráce), </w:t>
      </w:r>
      <w:r w:rsidRPr="0056383D">
        <w:t>zlepšení ekonomie provozu budovy např. snížení energetických nákladů na provoz budovy, menší četnost kontrol, menší četnost revizí, rychlejší detekce problému chodu budovy, snížení nákladů na spotřebu energií apod.) změny právních předpisů, technických norem, nařízení vlády, majících dopad na předmět díla</w:t>
      </w:r>
      <w:r w:rsidR="00F11C9E" w:rsidRPr="0056383D">
        <w:t>,</w:t>
      </w:r>
      <w:r w:rsidRPr="0056383D">
        <w:t xml:space="preserve"> </w:t>
      </w:r>
    </w:p>
    <w:p w14:paraId="35F56725" w14:textId="77777777" w:rsidR="00FC6AA1" w:rsidRPr="0056383D" w:rsidRDefault="00FC6AA1" w:rsidP="008307D9">
      <w:pPr>
        <w:pStyle w:val="KUsmlouva-odrkyk3rovni"/>
        <w:numPr>
          <w:ilvl w:val="0"/>
          <w:numId w:val="14"/>
        </w:numPr>
        <w:spacing w:before="120"/>
        <w:ind w:left="2127" w:hanging="426"/>
        <w:contextualSpacing/>
      </w:pPr>
      <w:r w:rsidRPr="0075207D">
        <w:t xml:space="preserve">zjištění jiného stavu a vedení stávajících inženýrských sítí, než je navrženo </w:t>
      </w:r>
      <w:r w:rsidR="008307D9" w:rsidRPr="0075207D">
        <w:br/>
      </w:r>
      <w:r w:rsidRPr="0056383D">
        <w:t>v projektové dokumentaci,</w:t>
      </w:r>
      <w:r w:rsidR="00FA0157" w:rsidRPr="0056383D">
        <w:t xml:space="preserve"> požadavků správců technické infrastruktury na úpravu rozsahu a obsahu technické infrastruktury na základě nově zjištěných skutečností správců technické infrastruktury související s realizací</w:t>
      </w:r>
      <w:r w:rsidRPr="0056383D">
        <w:t xml:space="preserve"> </w:t>
      </w:r>
      <w:r w:rsidR="00FA0157" w:rsidRPr="0056383D">
        <w:t>akce,</w:t>
      </w:r>
    </w:p>
    <w:p w14:paraId="2282C1AC" w14:textId="77777777" w:rsidR="00FC6AA1" w:rsidRPr="0056383D" w:rsidRDefault="00FC6AA1" w:rsidP="008307D9">
      <w:pPr>
        <w:pStyle w:val="KUsmlouva-odrkyk3rovni"/>
        <w:numPr>
          <w:ilvl w:val="0"/>
          <w:numId w:val="14"/>
        </w:numPr>
        <w:spacing w:before="120"/>
        <w:ind w:left="2127" w:hanging="426"/>
        <w:contextualSpacing/>
      </w:pPr>
      <w:r w:rsidRPr="0056383D">
        <w:t xml:space="preserve">vady projektové dokumentace, spočívá-li vada projektové dokumentace </w:t>
      </w:r>
      <w:r w:rsidR="008307D9" w:rsidRPr="0056383D">
        <w:br/>
      </w:r>
      <w:r w:rsidRPr="0056383D">
        <w:t xml:space="preserve">v nesprávném stanovení množství měrné jednotky položky soupisu prací, </w:t>
      </w:r>
    </w:p>
    <w:p w14:paraId="6CB99B96" w14:textId="77777777" w:rsidR="00EE7046" w:rsidRDefault="000F4BCE" w:rsidP="00EE7046">
      <w:pPr>
        <w:pStyle w:val="KUsmlouva-odrkyk3rovni"/>
        <w:numPr>
          <w:ilvl w:val="0"/>
          <w:numId w:val="14"/>
        </w:numPr>
        <w:spacing w:before="120"/>
        <w:ind w:left="2127" w:hanging="426"/>
        <w:contextualSpacing/>
      </w:pPr>
      <w:r w:rsidRPr="0056383D">
        <w:t xml:space="preserve">zjištění jiných základových </w:t>
      </w:r>
      <w:r w:rsidR="00D10726" w:rsidRPr="0056383D">
        <w:t>podmínek,</w:t>
      </w:r>
      <w:r w:rsidR="00C4270F">
        <w:t xml:space="preserve"> </w:t>
      </w:r>
      <w:r w:rsidRPr="0056383D">
        <w:t>než je uvažováno v projektové dokumentaci</w:t>
      </w:r>
      <w:r w:rsidR="00421A5D">
        <w:t>,</w:t>
      </w:r>
      <w:r w:rsidRPr="0056383D">
        <w:t xml:space="preserve"> </w:t>
      </w:r>
      <w:r w:rsidR="00FC6AA1" w:rsidRPr="0056383D">
        <w:t xml:space="preserve">existence skrytých objektů a konstrukcí, které projektová dokumentace nepředpokládala. </w:t>
      </w:r>
    </w:p>
    <w:p w14:paraId="506494BA" w14:textId="0E4E4BAB" w:rsidR="00421A5D" w:rsidRPr="0056383D" w:rsidRDefault="00421A5D" w:rsidP="00EE7046">
      <w:pPr>
        <w:pStyle w:val="KUsmlouva-odrkyk3rovni"/>
        <w:spacing w:before="120"/>
        <w:ind w:left="2127"/>
        <w:contextualSpacing/>
      </w:pPr>
      <w:r>
        <w:tab/>
      </w:r>
    </w:p>
    <w:p w14:paraId="3DAA7578" w14:textId="77777777" w:rsidR="006F5194" w:rsidRPr="0056383D" w:rsidRDefault="006F5194" w:rsidP="003E6776">
      <w:pPr>
        <w:pStyle w:val="KUsmlouva-3rove"/>
        <w:numPr>
          <w:ilvl w:val="2"/>
          <w:numId w:val="13"/>
        </w:numPr>
        <w:spacing w:after="0"/>
        <w:ind w:left="1077"/>
        <w:contextualSpacing/>
        <w:rPr>
          <w:rStyle w:val="KUTun"/>
        </w:rPr>
      </w:pPr>
      <w:r w:rsidRPr="0056383D">
        <w:rPr>
          <w:rStyle w:val="KUTun"/>
        </w:rPr>
        <w:t>Změna zhotovitele v průběhu plnění dle této smlouvy</w:t>
      </w:r>
    </w:p>
    <w:p w14:paraId="4F694486" w14:textId="77777777" w:rsidR="006F5194" w:rsidRPr="0056383D" w:rsidRDefault="006F5194" w:rsidP="00F710C4">
      <w:pPr>
        <w:pStyle w:val="KUsmlouva-3rove"/>
        <w:numPr>
          <w:ilvl w:val="0"/>
          <w:numId w:val="0"/>
        </w:numPr>
        <w:spacing w:before="120" w:after="0"/>
        <w:ind w:left="1134"/>
        <w:contextualSpacing/>
      </w:pPr>
      <w:r w:rsidRPr="0056383D">
        <w:t xml:space="preserve">Objednatel je oprávněn změnit (nahradit) zhotovitele v průběhu plnění dle smlouvy </w:t>
      </w:r>
      <w:r w:rsidR="00F11C9E" w:rsidRPr="0056383D">
        <w:br/>
      </w:r>
      <w:r w:rsidRPr="0056383D">
        <w:t xml:space="preserve">za podmínek dle § 222 </w:t>
      </w:r>
      <w:r w:rsidR="003A41D1" w:rsidRPr="0056383D">
        <w:t>ZZVZ</w:t>
      </w:r>
      <w:r w:rsidRPr="0056383D">
        <w:t>, že smlouva bude ukončena:</w:t>
      </w:r>
    </w:p>
    <w:p w14:paraId="1476B0E8" w14:textId="77777777" w:rsidR="006F5194" w:rsidRPr="0056383D" w:rsidRDefault="006F5194" w:rsidP="001C2664">
      <w:pPr>
        <w:pStyle w:val="KUsmlouva-4rove"/>
        <w:numPr>
          <w:ilvl w:val="3"/>
          <w:numId w:val="13"/>
        </w:numPr>
        <w:spacing w:before="120"/>
        <w:ind w:left="1985"/>
        <w:contextualSpacing/>
      </w:pPr>
      <w:r w:rsidRPr="0056383D">
        <w:t xml:space="preserve">předčasně dohodou smluvních stran z důvodu porušení povinností </w:t>
      </w:r>
      <w:r w:rsidR="00F11C9E" w:rsidRPr="0056383D">
        <w:br/>
      </w:r>
      <w:r w:rsidRPr="0056383D">
        <w:t>či nemožnosti plnění povinností na straně zhotovitele</w:t>
      </w:r>
      <w:r w:rsidR="00CA5138">
        <w:t>,</w:t>
      </w:r>
    </w:p>
    <w:p w14:paraId="286D8129" w14:textId="77777777" w:rsidR="006F5194" w:rsidRPr="0056383D" w:rsidRDefault="006F5194" w:rsidP="001C2664">
      <w:pPr>
        <w:pStyle w:val="KUsmlouva-4rove"/>
        <w:numPr>
          <w:ilvl w:val="3"/>
          <w:numId w:val="13"/>
        </w:numPr>
        <w:spacing w:before="120"/>
        <w:ind w:left="1985"/>
        <w:contextualSpacing/>
      </w:pPr>
      <w:r w:rsidRPr="0056383D">
        <w:t xml:space="preserve">výpovědí zhotovitele nebo objednatele z důvodu porušení povinností </w:t>
      </w:r>
      <w:r w:rsidR="00F11C9E" w:rsidRPr="0056383D">
        <w:br/>
      </w:r>
      <w:r w:rsidRPr="0056383D">
        <w:t>či nemožnosti plnění povinností na straně zhotovitele</w:t>
      </w:r>
      <w:r w:rsidR="00CA5138">
        <w:t>,</w:t>
      </w:r>
    </w:p>
    <w:p w14:paraId="0C00C34F" w14:textId="77777777" w:rsidR="006F5194" w:rsidRPr="0056383D" w:rsidRDefault="006F5194" w:rsidP="001C2664">
      <w:pPr>
        <w:pStyle w:val="KUsmlouva-4rove"/>
        <w:numPr>
          <w:ilvl w:val="3"/>
          <w:numId w:val="13"/>
        </w:numPr>
        <w:spacing w:before="120"/>
        <w:ind w:left="1985"/>
        <w:contextualSpacing/>
      </w:pPr>
      <w:r w:rsidRPr="0056383D">
        <w:t xml:space="preserve">odstoupením od smlouvy z důvodů dle § 223 </w:t>
      </w:r>
      <w:r w:rsidR="003A41D1" w:rsidRPr="0056383D">
        <w:t>ZZVZ</w:t>
      </w:r>
      <w:r w:rsidR="00CA5138">
        <w:t>,</w:t>
      </w:r>
    </w:p>
    <w:p w14:paraId="14517722" w14:textId="77777777" w:rsidR="006F5194" w:rsidRPr="0056383D" w:rsidRDefault="006F5194" w:rsidP="001C2664">
      <w:pPr>
        <w:pStyle w:val="KUsmlouva-4rove"/>
        <w:numPr>
          <w:ilvl w:val="3"/>
          <w:numId w:val="13"/>
        </w:numPr>
        <w:spacing w:before="120"/>
        <w:ind w:left="1985"/>
        <w:contextualSpacing/>
      </w:pPr>
      <w:r w:rsidRPr="0056383D">
        <w:t>z důvodu zániku závazku pro následnou nemožnost plnění</w:t>
      </w:r>
      <w:r w:rsidR="00CA5138">
        <w:t>,</w:t>
      </w:r>
    </w:p>
    <w:p w14:paraId="14540721" w14:textId="77777777" w:rsidR="006F5194" w:rsidRPr="0056383D" w:rsidRDefault="006F5194" w:rsidP="001C2664">
      <w:pPr>
        <w:pStyle w:val="KUsmlouva-4rove"/>
        <w:numPr>
          <w:ilvl w:val="3"/>
          <w:numId w:val="13"/>
        </w:numPr>
        <w:spacing w:before="120"/>
        <w:ind w:left="1985"/>
        <w:contextualSpacing/>
      </w:pPr>
      <w:r w:rsidRPr="0056383D">
        <w:t>zánikem právnické osoby bez právního nástupce</w:t>
      </w:r>
      <w:r w:rsidR="00CA5138">
        <w:t>,</w:t>
      </w:r>
    </w:p>
    <w:p w14:paraId="76A2442B" w14:textId="77777777" w:rsidR="006F5194" w:rsidRPr="0056383D" w:rsidRDefault="006F5194" w:rsidP="001C2664">
      <w:pPr>
        <w:pStyle w:val="KUsmlouva-4rove"/>
        <w:numPr>
          <w:ilvl w:val="3"/>
          <w:numId w:val="13"/>
        </w:numPr>
        <w:spacing w:before="120"/>
        <w:ind w:left="1985"/>
        <w:contextualSpacing/>
      </w:pPr>
      <w:r w:rsidRPr="0056383D">
        <w:t>v důsledku právního nástupnictví v souvislosti s přeměnou zhotovitele, jeho smrti nebo převodem jeho závodu, popřípadě části závodu</w:t>
      </w:r>
      <w:r w:rsidR="00CA5138">
        <w:t>,</w:t>
      </w:r>
    </w:p>
    <w:p w14:paraId="4A1E14E4" w14:textId="77777777" w:rsidR="006F5194" w:rsidRPr="0056383D" w:rsidRDefault="006F5194" w:rsidP="001C2664">
      <w:pPr>
        <w:pStyle w:val="KUsmlouva-4rove"/>
        <w:numPr>
          <w:ilvl w:val="3"/>
          <w:numId w:val="13"/>
        </w:numPr>
        <w:spacing w:before="120"/>
        <w:ind w:left="1985"/>
        <w:contextualSpacing/>
      </w:pPr>
      <w:r w:rsidRPr="0056383D">
        <w:t>v případě zániku účasti některého z dodavatelů v případě společné účasti dodavatelů dle § 82</w:t>
      </w:r>
      <w:r w:rsidR="003A41D1" w:rsidRPr="0056383D">
        <w:t xml:space="preserve"> ZZVZ</w:t>
      </w:r>
      <w:r w:rsidR="00CA5138">
        <w:t>,</w:t>
      </w:r>
    </w:p>
    <w:p w14:paraId="7F143EA0" w14:textId="77777777" w:rsidR="006F5194" w:rsidRPr="0056383D" w:rsidRDefault="006F5194" w:rsidP="001C2664">
      <w:pPr>
        <w:pStyle w:val="KUsmlouva-4rove"/>
        <w:numPr>
          <w:ilvl w:val="3"/>
          <w:numId w:val="13"/>
        </w:numPr>
        <w:spacing w:before="120"/>
        <w:ind w:left="1985"/>
        <w:contextualSpacing/>
      </w:pPr>
      <w:r w:rsidRPr="0056383D">
        <w:t xml:space="preserve">v případě </w:t>
      </w:r>
      <w:r w:rsidR="00F710C4">
        <w:t>zahájení insolvenčního řízení vůči zhotoviteli</w:t>
      </w:r>
      <w:r w:rsidRPr="0056383D">
        <w:t xml:space="preserve"> na </w:t>
      </w:r>
      <w:r w:rsidR="00F710C4">
        <w:t>návrh z</w:t>
      </w:r>
      <w:r w:rsidRPr="0056383D">
        <w:t xml:space="preserve">hotovitele, vstupu </w:t>
      </w:r>
      <w:r w:rsidR="00F710C4">
        <w:t>z</w:t>
      </w:r>
      <w:r w:rsidRPr="0056383D">
        <w:t xml:space="preserve">hotovitele do likvidace, vydání rozhodnutím o úpadku </w:t>
      </w:r>
      <w:r w:rsidR="00F710C4">
        <w:t>z</w:t>
      </w:r>
      <w:r w:rsidRPr="0056383D">
        <w:t xml:space="preserve">hotovitele, nařízení nucené správy podle jiného právního předpisu na </w:t>
      </w:r>
      <w:r w:rsidR="00F710C4">
        <w:t>z</w:t>
      </w:r>
      <w:r w:rsidRPr="0056383D">
        <w:t>hotovitele</w:t>
      </w:r>
      <w:r w:rsidR="00F710C4">
        <w:t>,</w:t>
      </w:r>
      <w:r w:rsidRPr="0056383D">
        <w:t xml:space="preserve"> nebo nastane-li </w:t>
      </w:r>
      <w:r w:rsidR="00F710C4">
        <w:t xml:space="preserve">u </w:t>
      </w:r>
      <w:r w:rsidR="000C12A2">
        <w:t>z</w:t>
      </w:r>
      <w:r w:rsidRPr="0056383D">
        <w:t>hotovitele obdobná situace podle právního řádu země jeho sídla,</w:t>
      </w:r>
    </w:p>
    <w:p w14:paraId="46B36B1F" w14:textId="3F03DE62" w:rsidR="006F5194" w:rsidRPr="0056383D" w:rsidRDefault="006F5194" w:rsidP="001C2664">
      <w:pPr>
        <w:pStyle w:val="KUsmlouva-4rove"/>
        <w:numPr>
          <w:ilvl w:val="3"/>
          <w:numId w:val="13"/>
        </w:numPr>
        <w:spacing w:before="120"/>
        <w:ind w:left="1985"/>
        <w:contextualSpacing/>
      </w:pPr>
      <w:r w:rsidRPr="0056383D">
        <w:t xml:space="preserve">Nastane-li některý z případů popsaných v čl. </w:t>
      </w:r>
      <w:r w:rsidR="00D61045" w:rsidRPr="0056383D">
        <w:t>4</w:t>
      </w:r>
      <w:r w:rsidRPr="0056383D">
        <w:t>.3.</w:t>
      </w:r>
      <w:r w:rsidR="00E07CB6" w:rsidRPr="0056383D">
        <w:t>4</w:t>
      </w:r>
      <w:r w:rsidRPr="0056383D">
        <w:t xml:space="preserve">. této smlouvy, je </w:t>
      </w:r>
      <w:r w:rsidR="003E2DEA">
        <w:t>o</w:t>
      </w:r>
      <w:r w:rsidRPr="0056383D">
        <w:t xml:space="preserve">bjednatel oprávněn uzavřít smlouvu na plnění veřejné zakázky s novým dodavatelem </w:t>
      </w:r>
      <w:r w:rsidR="00CA5138">
        <w:br/>
      </w:r>
      <w:r w:rsidRPr="0056383D">
        <w:t xml:space="preserve">za podmínek uvedených níže v čl. </w:t>
      </w:r>
      <w:r w:rsidR="00D61045" w:rsidRPr="0056383D">
        <w:t>4</w:t>
      </w:r>
      <w:r w:rsidRPr="0056383D">
        <w:t>.3.5</w:t>
      </w:r>
      <w:r w:rsidR="000A26B5">
        <w:t>.</w:t>
      </w:r>
      <w:r w:rsidRPr="0056383D">
        <w:t xml:space="preserve"> a </w:t>
      </w:r>
      <w:r w:rsidR="00D61045" w:rsidRPr="0056383D">
        <w:t>4</w:t>
      </w:r>
      <w:r w:rsidRPr="0056383D">
        <w:t xml:space="preserve">.3.6. smlouvy a za předpokladu, </w:t>
      </w:r>
      <w:r w:rsidR="00CA5138">
        <w:br/>
      </w:r>
      <w:r w:rsidRPr="0056383D">
        <w:t>že</w:t>
      </w:r>
      <w:r w:rsidR="00667151">
        <w:t xml:space="preserve"> </w:t>
      </w:r>
      <w:r w:rsidRPr="0056383D">
        <w:t xml:space="preserve">s touto změnou bude nový dodavatel souhlasit a vstoupí do práv </w:t>
      </w:r>
      <w:r w:rsidR="00CA5138">
        <w:br/>
      </w:r>
      <w:r w:rsidRPr="0056383D">
        <w:t xml:space="preserve">a povinností plynoucích ze smlouvy s původním </w:t>
      </w:r>
      <w:r w:rsidR="003E2DEA">
        <w:t>zhotovitelem</w:t>
      </w:r>
      <w:r w:rsidRPr="0056383D">
        <w:t>. V případě změny dodavatele může dojít ke změně složení realizačního týmu v souladu s nabídkou nového dodavatele a údajů vztahujících se k osobě dodavatele (např. kontaktní osoby, kontaktní údaje, dále jen „povolené změny smlouvy“)</w:t>
      </w:r>
      <w:r w:rsidR="00CA5138">
        <w:t>.</w:t>
      </w:r>
    </w:p>
    <w:p w14:paraId="6C216CC9" w14:textId="77777777" w:rsidR="006F5194" w:rsidRPr="0056383D" w:rsidRDefault="006F5194" w:rsidP="001C2664">
      <w:pPr>
        <w:pStyle w:val="KUsmlouva-3rove"/>
        <w:numPr>
          <w:ilvl w:val="2"/>
          <w:numId w:val="13"/>
        </w:numPr>
        <w:spacing w:before="120" w:after="0"/>
        <w:contextualSpacing/>
        <w:rPr>
          <w:rStyle w:val="KUTun"/>
        </w:rPr>
      </w:pPr>
      <w:r w:rsidRPr="0056383D">
        <w:rPr>
          <w:rStyle w:val="KUTun"/>
        </w:rPr>
        <w:t>Změna zhotovitele v případě společné účasti dodavatelů</w:t>
      </w:r>
    </w:p>
    <w:p w14:paraId="595743C5" w14:textId="77777777" w:rsidR="006F5194" w:rsidRPr="0056383D" w:rsidRDefault="006F5194" w:rsidP="00654D89">
      <w:pPr>
        <w:pStyle w:val="KUsmlouva-3rove"/>
        <w:numPr>
          <w:ilvl w:val="0"/>
          <w:numId w:val="0"/>
        </w:numPr>
        <w:spacing w:before="120" w:after="0"/>
        <w:ind w:left="1361"/>
        <w:contextualSpacing/>
      </w:pPr>
      <w:r w:rsidRPr="0056383D">
        <w:t xml:space="preserve">V případě zániku účasti některého z dodavatelů v případě společné účasti dodavatelů dle § 82 </w:t>
      </w:r>
      <w:r w:rsidR="003A41D1" w:rsidRPr="0056383D">
        <w:t xml:space="preserve">ZZVZ </w:t>
      </w:r>
      <w:r w:rsidRPr="0056383D">
        <w:t xml:space="preserve">je </w:t>
      </w:r>
      <w:r w:rsidR="003E2DEA">
        <w:t>o</w:t>
      </w:r>
      <w:r w:rsidRPr="0056383D">
        <w:t xml:space="preserve">bjednatel oprávněn uzavřít smlouvu se zbývajícími dodavateli. V případě, že zbývající dodavatelé nepřevezmou práva a povinnosti ze smlouvy o dílo v plném rozsahu s výjimkou povolených změn, může </w:t>
      </w:r>
      <w:r w:rsidR="00A71CBF">
        <w:t>o</w:t>
      </w:r>
      <w:r w:rsidRPr="0056383D">
        <w:t>bjednatel uzavřít smlouvu s druhým účastníkem v pořadí dle hodnocení nabídek.</w:t>
      </w:r>
    </w:p>
    <w:p w14:paraId="03CFB403" w14:textId="77777777" w:rsidR="000B782D" w:rsidRPr="0056383D" w:rsidRDefault="000B782D" w:rsidP="00654D89">
      <w:pPr>
        <w:pStyle w:val="KUsmlouva-3rove"/>
        <w:numPr>
          <w:ilvl w:val="0"/>
          <w:numId w:val="0"/>
        </w:numPr>
        <w:spacing w:before="120" w:after="0"/>
        <w:ind w:left="1080"/>
        <w:contextualSpacing/>
        <w:rPr>
          <w:rStyle w:val="KUTun"/>
        </w:rPr>
      </w:pPr>
    </w:p>
    <w:p w14:paraId="52398997" w14:textId="77777777" w:rsidR="006F5194" w:rsidRPr="0056383D" w:rsidRDefault="006F5194" w:rsidP="001C2664">
      <w:pPr>
        <w:pStyle w:val="KUsmlouva-3rove"/>
        <w:numPr>
          <w:ilvl w:val="2"/>
          <w:numId w:val="13"/>
        </w:numPr>
        <w:spacing w:before="120" w:after="0"/>
        <w:contextualSpacing/>
        <w:rPr>
          <w:rStyle w:val="KUTun"/>
        </w:rPr>
      </w:pPr>
      <w:r w:rsidRPr="0056383D">
        <w:rPr>
          <w:rStyle w:val="KUTun"/>
        </w:rPr>
        <w:t>Změna dodavatele v ostatních případech</w:t>
      </w:r>
    </w:p>
    <w:p w14:paraId="04605008" w14:textId="77777777" w:rsidR="006F5194" w:rsidRPr="0056383D" w:rsidRDefault="006F5194" w:rsidP="00654D89">
      <w:pPr>
        <w:pStyle w:val="KUsmlouva-3rove"/>
        <w:numPr>
          <w:ilvl w:val="0"/>
          <w:numId w:val="0"/>
        </w:numPr>
        <w:spacing w:before="120" w:after="0"/>
        <w:ind w:left="1361"/>
        <w:contextualSpacing/>
      </w:pPr>
      <w:r w:rsidRPr="0056383D">
        <w:t xml:space="preserve">V případě ukončení smlouvy dle článků </w:t>
      </w:r>
      <w:r w:rsidR="00D61045" w:rsidRPr="0056383D">
        <w:t>4</w:t>
      </w:r>
      <w:r w:rsidRPr="0056383D">
        <w:t>.3.</w:t>
      </w:r>
      <w:r w:rsidR="00892B05" w:rsidRPr="0056383D">
        <w:t>4</w:t>
      </w:r>
      <w:r w:rsidRPr="0056383D">
        <w:t xml:space="preserve">.1. až </w:t>
      </w:r>
      <w:r w:rsidR="00D61045" w:rsidRPr="0056383D">
        <w:t>4</w:t>
      </w:r>
      <w:r w:rsidRPr="0056383D">
        <w:t>.3.</w:t>
      </w:r>
      <w:r w:rsidR="007C1BD3" w:rsidRPr="0056383D">
        <w:t>4</w:t>
      </w:r>
      <w:r w:rsidRPr="0056383D">
        <w:t>.6</w:t>
      </w:r>
      <w:r w:rsidR="00693B88">
        <w:t>.</w:t>
      </w:r>
      <w:r w:rsidRPr="0056383D">
        <w:t xml:space="preserve"> a čl. </w:t>
      </w:r>
      <w:r w:rsidR="00D61045" w:rsidRPr="0056383D">
        <w:t>4</w:t>
      </w:r>
      <w:r w:rsidRPr="0056383D">
        <w:t>.3.</w:t>
      </w:r>
      <w:r w:rsidR="007C1BD3" w:rsidRPr="0056383D">
        <w:t>4</w:t>
      </w:r>
      <w:r w:rsidRPr="0056383D">
        <w:t xml:space="preserve">.8. této smlouvy je </w:t>
      </w:r>
      <w:r w:rsidR="00A71CBF">
        <w:t>o</w:t>
      </w:r>
      <w:r w:rsidRPr="0056383D">
        <w:t xml:space="preserve">bjednatel oprávněn vyzvat k uzavření smlouvy dalšího účastníka v pořadí dle hodnocení nabídek v tomto zadávacím řízení. Objednatel není povinen provádět nové hodnocení nabídek, ale bude vycházet z pořadí nabídek v původním zadávacím řízení. </w:t>
      </w:r>
      <w:r w:rsidRPr="0056383D">
        <w:lastRenderedPageBreak/>
        <w:t xml:space="preserve">Objednatel však provede posouzení splnění podmínek účasti, pokud tak neučinil v zadávacím řízení s ohledem na § 39 </w:t>
      </w:r>
      <w:r w:rsidR="003A41D1" w:rsidRPr="0056383D">
        <w:t>ZZVZ</w:t>
      </w:r>
      <w:r w:rsidRPr="0056383D">
        <w:t xml:space="preserve"> a posoudí, zda u tohoto účastníka nejsou naplněny důvody pro vyloučení vybraného dodavatele dle § 48 </w:t>
      </w:r>
      <w:r w:rsidR="003A41D1" w:rsidRPr="0056383D">
        <w:t>ZZVZ</w:t>
      </w:r>
      <w:r w:rsidRPr="0056383D">
        <w:t xml:space="preserve">, (dále jen „důvody, pro které by nebylo možno uzavřít smlouvu s druhým v pořadí“). Pokud jsou naplněny důvody, pro které by nebylo možno uzavřít smlouvu s druhým účastníkem v pořadí v původním zadávacím řízení, může </w:t>
      </w:r>
      <w:r w:rsidR="00A71CBF">
        <w:t>o</w:t>
      </w:r>
      <w:r w:rsidRPr="0056383D">
        <w:t>bjednatel oslovit dodavatele, který se umístil jako další v</w:t>
      </w:r>
      <w:r w:rsidR="00A71CBF">
        <w:t> </w:t>
      </w:r>
      <w:r w:rsidRPr="0056383D">
        <w:t>pořadí. Každý z</w:t>
      </w:r>
      <w:r w:rsidR="00A71CBF">
        <w:t> </w:t>
      </w:r>
      <w:r w:rsidRPr="0056383D">
        <w:t>takto vyzvaných účastníků je povinen splnit další podmínky uzavření smlouvy dle zadávací dokumentace. Smlouva musí odpovídat původní smlouvě předložené v</w:t>
      </w:r>
      <w:r w:rsidR="00A71CBF">
        <w:t> </w:t>
      </w:r>
      <w:r w:rsidRPr="0056383D">
        <w:t>nabídce nově vstupujícího dodavatele (zhotovitele) v</w:t>
      </w:r>
      <w:r w:rsidR="00A71CBF">
        <w:t> </w:t>
      </w:r>
      <w:r w:rsidRPr="0056383D">
        <w:t>původním zadávacím řízení, která bude zohledňovat pouze změny, které se přímo váží na změnu dodavatele a k</w:t>
      </w:r>
      <w:r w:rsidR="00A71CBF">
        <w:t> </w:t>
      </w:r>
      <w:r w:rsidRPr="0056383D">
        <w:t>rozsahu již provedených prací (např. úprava ceny, výše objednatelem požadovaných záruk apod. dle poměru již provedených prací). V</w:t>
      </w:r>
      <w:r w:rsidR="00A71CBF">
        <w:t> </w:t>
      </w:r>
      <w:r w:rsidRPr="0056383D">
        <w:t xml:space="preserve">případě, že původní účastník (zhotovitel) již předmět veřejné zakázky zčásti splnil </w:t>
      </w:r>
      <w:r w:rsidR="00F11C9E" w:rsidRPr="0056383D">
        <w:br/>
      </w:r>
      <w:r w:rsidRPr="0056383D">
        <w:t>a ukončení smlouvy nemá dopad na tuto část poskytnutého plnění, lze s</w:t>
      </w:r>
      <w:r w:rsidR="00A71CBF">
        <w:t> </w:t>
      </w:r>
      <w:r w:rsidRPr="0056383D">
        <w:t>druhým účastníkem v</w:t>
      </w:r>
      <w:r w:rsidR="00A71CBF">
        <w:t> </w:t>
      </w:r>
      <w:r w:rsidRPr="0056383D">
        <w:t>pořadí uzavřít smlouvu jen na zbylou část předmětu plnění veřejné zakázky, pokud je tato část oddělitelná a z</w:t>
      </w:r>
      <w:r w:rsidR="00A71CBF">
        <w:t> </w:t>
      </w:r>
      <w:r w:rsidRPr="0056383D">
        <w:t>nabídky tohoto účastníka lze stanovit její poměrnou cenu. O rozsahu rozpracovaných a nedokončených částí plnění, na které má dopad ukončení smlouvy a případná změna dodavatele, bude vyhotoven protokol s</w:t>
      </w:r>
      <w:r w:rsidR="00A71CBF">
        <w:t> </w:t>
      </w:r>
      <w:r w:rsidRPr="0056383D">
        <w:t>určením podílu dodaných materiálů a poskytnutých prací na takto nedokončených částech plnění dle položkového rozpočtu. Sporné položky lze určit znaleckým posudkem.</w:t>
      </w:r>
    </w:p>
    <w:p w14:paraId="7DEB0524" w14:textId="77777777" w:rsidR="00E07CB6" w:rsidRPr="0056383D" w:rsidRDefault="00E07CB6" w:rsidP="00654D89">
      <w:pPr>
        <w:pStyle w:val="KUsmlouva-3rove"/>
        <w:numPr>
          <w:ilvl w:val="0"/>
          <w:numId w:val="0"/>
        </w:numPr>
        <w:spacing w:before="120" w:after="0"/>
        <w:ind w:left="1361"/>
        <w:contextualSpacing/>
        <w:rPr>
          <w:color w:val="FF0000"/>
        </w:rPr>
      </w:pPr>
    </w:p>
    <w:p w14:paraId="3C3125CC" w14:textId="77777777" w:rsidR="006F5194" w:rsidRPr="0056383D" w:rsidRDefault="006F5194" w:rsidP="001C2664">
      <w:pPr>
        <w:pStyle w:val="KUsmlouva-2rove"/>
        <w:numPr>
          <w:ilvl w:val="1"/>
          <w:numId w:val="13"/>
        </w:numPr>
        <w:spacing w:after="0"/>
        <w:ind w:left="567" w:hanging="578"/>
        <w:contextualSpacing/>
      </w:pPr>
      <w:r w:rsidRPr="0056383D">
        <w:t xml:space="preserve">Postup podle čl. </w:t>
      </w:r>
      <w:r w:rsidR="0073725E" w:rsidRPr="0056383D">
        <w:t>4</w:t>
      </w:r>
      <w:r w:rsidRPr="0056383D">
        <w:t>.3.2</w:t>
      </w:r>
      <w:r w:rsidR="00693B88">
        <w:t>.</w:t>
      </w:r>
      <w:r w:rsidRPr="0056383D">
        <w:t xml:space="preserve"> až </w:t>
      </w:r>
      <w:r w:rsidR="0073725E" w:rsidRPr="0056383D">
        <w:t>4</w:t>
      </w:r>
      <w:r w:rsidRPr="0056383D">
        <w:t>.3.</w:t>
      </w:r>
      <w:r w:rsidR="00DF1EF5" w:rsidRPr="0056383D">
        <w:t>6</w:t>
      </w:r>
      <w:r w:rsidR="00693B88">
        <w:t>.</w:t>
      </w:r>
      <w:r w:rsidRPr="0056383D">
        <w:t xml:space="preserve"> </w:t>
      </w:r>
      <w:r w:rsidR="00A71CBF">
        <w:t xml:space="preserve">této smlouvy </w:t>
      </w:r>
      <w:r w:rsidRPr="0056383D">
        <w:t xml:space="preserve">je právem objednatele, nikoliv jeho povinností, </w:t>
      </w:r>
      <w:r w:rsidR="00526B1E">
        <w:br/>
      </w:r>
      <w:r w:rsidRPr="0056383D">
        <w:t>a nelze se jej právně domáhat.</w:t>
      </w:r>
    </w:p>
    <w:p w14:paraId="4483D65B" w14:textId="159F38A8" w:rsidR="006F5194" w:rsidRPr="0075207D" w:rsidRDefault="006F5194" w:rsidP="001C2664">
      <w:pPr>
        <w:pStyle w:val="KUsmlouva-2rove"/>
        <w:numPr>
          <w:ilvl w:val="1"/>
          <w:numId w:val="13"/>
        </w:numPr>
        <w:spacing w:after="0"/>
        <w:ind w:left="567" w:hanging="578"/>
        <w:contextualSpacing/>
      </w:pPr>
      <w:bookmarkStart w:id="5" w:name="_Ref164157886"/>
      <w:r w:rsidRPr="0056383D">
        <w:t xml:space="preserve">Původní zhotovitel díla je v případě, že nastane změna dodavatele za podmínek </w:t>
      </w:r>
      <w:r w:rsidR="00F425A0">
        <w:t>čl</w:t>
      </w:r>
      <w:r w:rsidRPr="0056383D">
        <w:t xml:space="preserve">. </w:t>
      </w:r>
      <w:r w:rsidR="0073725E" w:rsidRPr="0056383D">
        <w:t>4</w:t>
      </w:r>
      <w:r w:rsidRPr="0056383D">
        <w:t>.3.</w:t>
      </w:r>
      <w:r w:rsidR="002916E0" w:rsidRPr="0056383D">
        <w:t>4</w:t>
      </w:r>
      <w:r w:rsidR="00A71CBF">
        <w:t>. této smlouvy</w:t>
      </w:r>
      <w:r w:rsidRPr="0056383D">
        <w:t xml:space="preserve">, </w:t>
      </w:r>
      <w:r w:rsidRPr="0075207D">
        <w:t>povinen poskytnout objednateli a novému zhotoviteli nezbytnou součinnost při předávání již provedeného plnění.</w:t>
      </w:r>
      <w:bookmarkEnd w:id="5"/>
    </w:p>
    <w:p w14:paraId="10C33355" w14:textId="77777777" w:rsidR="006F5194" w:rsidRPr="0075207D" w:rsidRDefault="006F5194" w:rsidP="001C2664">
      <w:pPr>
        <w:pStyle w:val="KUsmlouva-2rove"/>
        <w:numPr>
          <w:ilvl w:val="1"/>
          <w:numId w:val="13"/>
        </w:numPr>
        <w:spacing w:after="0"/>
        <w:ind w:left="567" w:hanging="578"/>
        <w:contextualSpacing/>
        <w:rPr>
          <w:b/>
        </w:rPr>
      </w:pPr>
      <w:r w:rsidRPr="0075207D">
        <w:rPr>
          <w:b/>
        </w:rPr>
        <w:t xml:space="preserve">Každá změna </w:t>
      </w:r>
      <w:r w:rsidRPr="0075207D">
        <w:t>díla oproti projektové a zadávací dokumentaci bude řešena dle této smlouvy.</w:t>
      </w:r>
    </w:p>
    <w:p w14:paraId="2B95084A" w14:textId="73AB92F3" w:rsidR="006F5194" w:rsidRPr="0056383D" w:rsidRDefault="006F5194" w:rsidP="000F2CAB">
      <w:pPr>
        <w:pStyle w:val="KUsmlouva-2rove"/>
        <w:numPr>
          <w:ilvl w:val="1"/>
          <w:numId w:val="13"/>
        </w:numPr>
        <w:spacing w:after="0"/>
        <w:ind w:left="567" w:hanging="578"/>
        <w:contextualSpacing/>
      </w:pPr>
      <w:r w:rsidRPr="0056383D">
        <w:t xml:space="preserve">Pokud objednatel právo na změnu díla uplatní, je </w:t>
      </w:r>
      <w:r w:rsidRPr="0056383D">
        <w:rPr>
          <w:b/>
        </w:rPr>
        <w:t xml:space="preserve">zhotovitel povinen na změnu rozsahu díla </w:t>
      </w:r>
      <w:r w:rsidR="00A42F2B" w:rsidRPr="0056383D">
        <w:rPr>
          <w:b/>
        </w:rPr>
        <w:t>přistoupit,</w:t>
      </w:r>
      <w:r w:rsidRPr="0056383D">
        <w:t xml:space="preserve"> a to bez změny termínu dokončení díla</w:t>
      </w:r>
      <w:r w:rsidR="00C167C1">
        <w:t xml:space="preserve"> tehdy</w:t>
      </w:r>
      <w:r w:rsidR="000F2CAB">
        <w:t>, nevyžaduje-li taková změna vzhledem ke svému charakteru a vazbě na aktuální harmonogram postupu prací prodloužení termínu plnění</w:t>
      </w:r>
      <w:r w:rsidRPr="0056383D">
        <w:t xml:space="preserve">, </w:t>
      </w:r>
      <w:r w:rsidR="00C167C1">
        <w:t xml:space="preserve">a </w:t>
      </w:r>
      <w:r w:rsidRPr="0056383D">
        <w:t xml:space="preserve">pokud rozsah změny díla respektuje limity stanovené zejména v § 222 </w:t>
      </w:r>
      <w:r w:rsidR="003A41D1" w:rsidRPr="0056383D">
        <w:t>ZZVZ</w:t>
      </w:r>
      <w:r w:rsidRPr="0056383D">
        <w:t>, nedohodnou-li se smluvní strany na KD jinak nebo nejde-li o vyhrazené změny uvedené v </w:t>
      </w:r>
      <w:r w:rsidR="00F425A0">
        <w:t>čl</w:t>
      </w:r>
      <w:r w:rsidRPr="0056383D">
        <w:t xml:space="preserve">. </w:t>
      </w:r>
      <w:r w:rsidR="0073725E" w:rsidRPr="0056383D">
        <w:t>4</w:t>
      </w:r>
      <w:r w:rsidRPr="0056383D">
        <w:t>.3. této smlouvy.</w:t>
      </w:r>
    </w:p>
    <w:p w14:paraId="0F6BD282" w14:textId="77777777" w:rsidR="006F5194" w:rsidRPr="0056383D" w:rsidRDefault="006F5194" w:rsidP="001C2664">
      <w:pPr>
        <w:pStyle w:val="KUsmlouva-2rove"/>
        <w:numPr>
          <w:ilvl w:val="1"/>
          <w:numId w:val="13"/>
        </w:numPr>
        <w:spacing w:after="0"/>
        <w:ind w:left="567" w:hanging="578"/>
        <w:contextualSpacing/>
      </w:pPr>
      <w:r w:rsidRPr="0056383D">
        <w:t xml:space="preserve">Pokud objednatel uplatní své právo a zhotovitel zjistí, že realizace stavby vyžaduje provedení prací, které nebyly obsaženy v zadávací dokumentaci a které jsou nezbytné k bezvadnému provedení díla dle čl. </w:t>
      </w:r>
      <w:r w:rsidR="00FE6451" w:rsidRPr="0056383D">
        <w:t>3</w:t>
      </w:r>
      <w:r w:rsidRPr="0056383D">
        <w:t>.</w:t>
      </w:r>
      <w:r w:rsidRPr="0056383D">
        <w:rPr>
          <w:b/>
        </w:rPr>
        <w:t xml:space="preserve"> (vícepráce), </w:t>
      </w:r>
      <w:r w:rsidRPr="0056383D">
        <w:rPr>
          <w:bCs/>
        </w:rPr>
        <w:t xml:space="preserve">nebo </w:t>
      </w:r>
      <w:r w:rsidRPr="0056383D">
        <w:t xml:space="preserve">že zadávací dokumentace obsahuje práce, které nesouvisí s předmětem díla, nebo je lze provést levněji a v menším rozsahu </w:t>
      </w:r>
      <w:r w:rsidRPr="0056383D">
        <w:rPr>
          <w:b/>
        </w:rPr>
        <w:t xml:space="preserve">(méněpráce), </w:t>
      </w:r>
      <w:r w:rsidRPr="0056383D">
        <w:t xml:space="preserve">předloží neprodleně návrh změnového listu nejpozději na nejbližším KD k projednání. </w:t>
      </w:r>
    </w:p>
    <w:p w14:paraId="36776D9D" w14:textId="77777777" w:rsidR="00654D89" w:rsidRPr="0056383D" w:rsidRDefault="00654D89" w:rsidP="00654D89">
      <w:pPr>
        <w:pStyle w:val="KUsmlouva-2rove"/>
        <w:numPr>
          <w:ilvl w:val="0"/>
          <w:numId w:val="0"/>
        </w:numPr>
        <w:spacing w:after="0"/>
        <w:ind w:left="567"/>
        <w:contextualSpacing/>
        <w:rPr>
          <w:rStyle w:val="KUTun"/>
        </w:rPr>
      </w:pPr>
    </w:p>
    <w:p w14:paraId="1EB4F634" w14:textId="77777777" w:rsidR="006F5194" w:rsidRPr="00911077" w:rsidRDefault="006F5194" w:rsidP="001C2664">
      <w:pPr>
        <w:pStyle w:val="KUsmlouva-2rove"/>
        <w:numPr>
          <w:ilvl w:val="1"/>
          <w:numId w:val="13"/>
        </w:numPr>
        <w:spacing w:after="0"/>
        <w:ind w:left="567" w:hanging="578"/>
        <w:contextualSpacing/>
        <w:rPr>
          <w:rStyle w:val="KUTun"/>
        </w:rPr>
      </w:pPr>
      <w:r w:rsidRPr="00911077">
        <w:rPr>
          <w:rStyle w:val="KUTun"/>
        </w:rPr>
        <w:t>Změnový list</w:t>
      </w:r>
    </w:p>
    <w:p w14:paraId="1F55FE63" w14:textId="77777777" w:rsidR="006F5194" w:rsidRPr="0056383D" w:rsidRDefault="006F5194" w:rsidP="001C2664">
      <w:pPr>
        <w:pStyle w:val="KUsmlouva-3rove"/>
        <w:numPr>
          <w:ilvl w:val="2"/>
          <w:numId w:val="13"/>
        </w:numPr>
        <w:spacing w:before="120" w:after="0"/>
        <w:contextualSpacing/>
      </w:pPr>
      <w:r w:rsidRPr="0056383D">
        <w:t xml:space="preserve">Před vlastním provedením změny oproti projektové dokumentaci musí být každá změna technicky a cenově specifikována ve Změnovém listě a ten odsouhlasen </w:t>
      </w:r>
      <w:r w:rsidR="003E4C4D" w:rsidRPr="0056383D">
        <w:t>TDS</w:t>
      </w:r>
      <w:r w:rsidRPr="0056383D">
        <w:t xml:space="preserve"> a AD.</w:t>
      </w:r>
    </w:p>
    <w:p w14:paraId="410CD91B" w14:textId="77777777" w:rsidR="006F5194" w:rsidRPr="0056383D" w:rsidRDefault="006F5194" w:rsidP="001C2664">
      <w:pPr>
        <w:pStyle w:val="KUsmlouva-3rove"/>
        <w:numPr>
          <w:ilvl w:val="2"/>
          <w:numId w:val="13"/>
        </w:numPr>
        <w:spacing w:before="120" w:after="0"/>
        <w:contextualSpacing/>
      </w:pPr>
      <w:r w:rsidRPr="0056383D">
        <w:t xml:space="preserve">Návrh změnového listu bude zpracován dle vzoru předaného zhotoviteli. Za úplnost </w:t>
      </w:r>
      <w:r w:rsidR="00AA2783" w:rsidRPr="0056383D">
        <w:br/>
      </w:r>
      <w:r w:rsidRPr="0056383D">
        <w:t>a evidenci schválených a číslovaných změnových listů díla odpovídá zhotovitel.</w:t>
      </w:r>
    </w:p>
    <w:p w14:paraId="24F1C30B" w14:textId="77777777" w:rsidR="006F5194" w:rsidRPr="0056383D" w:rsidRDefault="006F5194" w:rsidP="001C2664">
      <w:pPr>
        <w:pStyle w:val="KUsmlouva-3rove"/>
        <w:numPr>
          <w:ilvl w:val="2"/>
          <w:numId w:val="13"/>
        </w:numPr>
        <w:spacing w:before="120" w:after="0"/>
        <w:contextualSpacing/>
      </w:pPr>
      <w:r w:rsidRPr="0056383D">
        <w:t>Změnové listy budou odsouhlaseny objednatelem formou schválení</w:t>
      </w:r>
      <w:r w:rsidRPr="0056383D">
        <w:rPr>
          <w:b/>
        </w:rPr>
        <w:t xml:space="preserve"> dodatku ke smlouvě</w:t>
      </w:r>
      <w:r w:rsidRPr="0056383D">
        <w:t xml:space="preserve"> orgány objednatele. Práce mohou být </w:t>
      </w:r>
      <w:r w:rsidRPr="0056383D">
        <w:rPr>
          <w:b/>
        </w:rPr>
        <w:t>zahájeny až po tomto odsouhlasení</w:t>
      </w:r>
      <w:r w:rsidRPr="0056383D">
        <w:t> objednatelem.</w:t>
      </w:r>
    </w:p>
    <w:p w14:paraId="69D4357D" w14:textId="77777777" w:rsidR="006F5194" w:rsidRPr="0056383D" w:rsidRDefault="006F5194" w:rsidP="001C2664">
      <w:pPr>
        <w:pStyle w:val="KUsmlouva-2rove"/>
        <w:numPr>
          <w:ilvl w:val="1"/>
          <w:numId w:val="13"/>
        </w:numPr>
        <w:spacing w:after="0"/>
        <w:ind w:left="567" w:hanging="567"/>
        <w:contextualSpacing/>
        <w:rPr>
          <w:rStyle w:val="KUTun"/>
        </w:rPr>
      </w:pPr>
      <w:r w:rsidRPr="0056383D">
        <w:rPr>
          <w:rStyle w:val="KUTun"/>
        </w:rPr>
        <w:t>Ocenění víceprací a méněprací</w:t>
      </w:r>
    </w:p>
    <w:p w14:paraId="0D14FAF8" w14:textId="77777777" w:rsidR="006F5194" w:rsidRPr="0056383D" w:rsidRDefault="006F5194" w:rsidP="001C2664">
      <w:pPr>
        <w:pStyle w:val="KUsmlouva-3rove"/>
        <w:numPr>
          <w:ilvl w:val="2"/>
          <w:numId w:val="13"/>
        </w:numPr>
        <w:spacing w:before="120" w:after="0"/>
        <w:contextualSpacing/>
      </w:pPr>
      <w:r w:rsidRPr="0056383D">
        <w:t xml:space="preserve">Ocenění víceprací a méněprací (prací, dodávek a služeb) bude provedeno s použitím položkových cen oceněného soupisu prací (příloha č. </w:t>
      </w:r>
      <w:r w:rsidR="00D66985" w:rsidRPr="0056383D">
        <w:t>1</w:t>
      </w:r>
      <w:r w:rsidRPr="0056383D">
        <w:t xml:space="preserve"> této smlouvy).</w:t>
      </w:r>
    </w:p>
    <w:p w14:paraId="62CBF0FF" w14:textId="77777777" w:rsidR="006418C9" w:rsidRPr="0075207D" w:rsidRDefault="006418C9" w:rsidP="006418C9">
      <w:pPr>
        <w:pStyle w:val="KUsmlouva-3rove"/>
        <w:numPr>
          <w:ilvl w:val="2"/>
          <w:numId w:val="13"/>
        </w:numPr>
        <w:spacing w:before="120" w:after="0"/>
        <w:contextualSpacing/>
        <w:rPr>
          <w:bCs/>
        </w:rPr>
      </w:pPr>
      <w:r w:rsidRPr="0056383D">
        <w:t>Pokud práce a dodávky tvořící vícepráce nebudou v položkovém rozpočtu obsaženy, pak zhotovitel použije jednotkové ceny ve výši odpovídající cenám v ceníku RTS nebo ÚRS platného v době realizace víceprací.</w:t>
      </w:r>
    </w:p>
    <w:p w14:paraId="78ECA78D" w14:textId="77777777" w:rsidR="006F5194" w:rsidRPr="0056383D" w:rsidRDefault="006F5194" w:rsidP="00EF58C5">
      <w:pPr>
        <w:pStyle w:val="KUsmlouva-3rove"/>
        <w:numPr>
          <w:ilvl w:val="0"/>
          <w:numId w:val="0"/>
        </w:numPr>
        <w:spacing w:before="120" w:after="0"/>
        <w:ind w:left="1080"/>
        <w:contextualSpacing/>
      </w:pPr>
      <w:r w:rsidRPr="0056383D">
        <w:t xml:space="preserve">Soupis prací jednoho stavebního nebo inženýrského objektu, případně provozního souboru, musí splňovat podmínky vyhlášky č. 169/2016 Sb., o stanovení rozsahu </w:t>
      </w:r>
      <w:r w:rsidRPr="0056383D">
        <w:lastRenderedPageBreak/>
        <w:t xml:space="preserve">dokumentace veřejné zakázky na stavební práce a soupisu stavebních prací, dodávek </w:t>
      </w:r>
      <w:r w:rsidR="00AA2783" w:rsidRPr="0056383D">
        <w:br/>
      </w:r>
      <w:r w:rsidRPr="0056383D">
        <w:t xml:space="preserve">a služeb s výkazem výměr, v platném znění, tzn. mj., může odkazovat pouze na jednu cenovou soustavu pro období, ve kterém mají být vícepráce (méněpráce) realizovány, </w:t>
      </w:r>
      <w:r w:rsidR="00AA2783" w:rsidRPr="0056383D">
        <w:br/>
      </w:r>
      <w:r w:rsidRPr="0056383D">
        <w:t>a to na takovou cenovou soustavu, která byla použita v zadávací dokumentaci. Výběr cenové soustavy pro ocenění soupisu prací musí být odsouhlasen objednatelem.</w:t>
      </w:r>
    </w:p>
    <w:p w14:paraId="45C8EE48" w14:textId="77777777" w:rsidR="006F5194" w:rsidRPr="0075207D" w:rsidRDefault="006F5194" w:rsidP="001C2664">
      <w:pPr>
        <w:pStyle w:val="KUsmlouva-3rove"/>
        <w:numPr>
          <w:ilvl w:val="2"/>
          <w:numId w:val="13"/>
        </w:numPr>
        <w:spacing w:before="120" w:after="0"/>
        <w:contextualSpacing/>
      </w:pPr>
      <w:r w:rsidRPr="0075207D">
        <w:t>Pro práce a dodávky neuvedené v cenových soustavách bude dohodnuta individuální kalkulace. Zhotovitel je povinen v případě požadavku doložit zhotoviteli podrobný výpočet individuální kalkulace zahrnující zejména cenu materiálů, strojů, prací, režií apod.</w:t>
      </w:r>
    </w:p>
    <w:p w14:paraId="486A13A0" w14:textId="77777777" w:rsidR="00654D89" w:rsidRDefault="006F5194" w:rsidP="00EA071A">
      <w:pPr>
        <w:pStyle w:val="KUsmlouva-3rove"/>
        <w:numPr>
          <w:ilvl w:val="2"/>
          <w:numId w:val="13"/>
        </w:numPr>
        <w:spacing w:before="120" w:after="0"/>
        <w:contextualSpacing/>
      </w:pPr>
      <w:r w:rsidRPr="0056383D">
        <w:t>K celkovým nákladům pak bude dopočtena DPH podle předpisů platných v době vzniku zdanitelného plnění.</w:t>
      </w:r>
    </w:p>
    <w:p w14:paraId="287FC84E" w14:textId="77777777" w:rsidR="00650BEA" w:rsidRPr="00EA071A" w:rsidRDefault="00650BEA" w:rsidP="00650BEA">
      <w:pPr>
        <w:pStyle w:val="KUsmlouva-3rove"/>
        <w:numPr>
          <w:ilvl w:val="0"/>
          <w:numId w:val="0"/>
        </w:numPr>
        <w:spacing w:before="120" w:after="0"/>
        <w:ind w:left="1080"/>
        <w:contextualSpacing/>
      </w:pPr>
    </w:p>
    <w:p w14:paraId="49341062" w14:textId="77777777" w:rsidR="006F5194" w:rsidRPr="0056383D" w:rsidRDefault="006F5194" w:rsidP="001C2664">
      <w:pPr>
        <w:pStyle w:val="KUsmlouva-1rove"/>
        <w:numPr>
          <w:ilvl w:val="0"/>
          <w:numId w:val="13"/>
        </w:numPr>
        <w:spacing w:before="120" w:after="0"/>
        <w:ind w:left="567" w:hanging="567"/>
        <w:jc w:val="left"/>
        <w:rPr>
          <w:rFonts w:cs="Arial"/>
          <w:sz w:val="28"/>
        </w:rPr>
      </w:pPr>
      <w:r w:rsidRPr="0056383D">
        <w:rPr>
          <w:rFonts w:cs="Arial"/>
          <w:sz w:val="28"/>
        </w:rPr>
        <w:t>TERMÍN A MÍSTO PLNĚNÍ</w:t>
      </w:r>
    </w:p>
    <w:p w14:paraId="6D655458" w14:textId="77777777" w:rsidR="00654D89" w:rsidRPr="00EF58C5" w:rsidRDefault="00654D89" w:rsidP="00526B1E">
      <w:pPr>
        <w:pStyle w:val="KUsmlouva-2rove"/>
        <w:numPr>
          <w:ilvl w:val="1"/>
          <w:numId w:val="13"/>
        </w:numPr>
        <w:spacing w:after="0"/>
        <w:ind w:left="567" w:hanging="567"/>
        <w:contextualSpacing/>
      </w:pPr>
      <w:r w:rsidRPr="008F7D01">
        <w:t xml:space="preserve">Termín </w:t>
      </w:r>
      <w:r w:rsidR="005D3150" w:rsidRPr="008F7D01">
        <w:t xml:space="preserve">pro provedení a dokončení </w:t>
      </w:r>
      <w:r w:rsidRPr="008F7D01">
        <w:t xml:space="preserve">plnění </w:t>
      </w:r>
      <w:r w:rsidR="005D3150" w:rsidRPr="008F7D01">
        <w:t xml:space="preserve">veřejné </w:t>
      </w:r>
      <w:r w:rsidR="005D3150" w:rsidRPr="00EF58C5">
        <w:t xml:space="preserve">zakázky </w:t>
      </w:r>
      <w:r w:rsidRPr="00EF58C5">
        <w:t>je</w:t>
      </w:r>
      <w:r w:rsidR="00526B1E" w:rsidRPr="00EF58C5">
        <w:t xml:space="preserve"> </w:t>
      </w:r>
      <w:r w:rsidR="00D10726" w:rsidRPr="00EF58C5">
        <w:rPr>
          <w:b/>
          <w:bCs/>
        </w:rPr>
        <w:t>12 měsíců od předání staveniště</w:t>
      </w:r>
      <w:r w:rsidR="00D10726" w:rsidRPr="00EF58C5">
        <w:t>.</w:t>
      </w:r>
    </w:p>
    <w:p w14:paraId="63619E84" w14:textId="3EACAFE9" w:rsidR="00500161" w:rsidRPr="00EF58C5" w:rsidRDefault="00500161" w:rsidP="001C2664">
      <w:pPr>
        <w:pStyle w:val="KUsmlouva-2rove"/>
        <w:numPr>
          <w:ilvl w:val="1"/>
          <w:numId w:val="13"/>
        </w:numPr>
        <w:spacing w:after="0"/>
        <w:ind w:left="567" w:hanging="567"/>
        <w:contextualSpacing/>
      </w:pPr>
      <w:r w:rsidRPr="00EF58C5">
        <w:t>Předpokládaný termín zahájení doby plnění (stavby)</w:t>
      </w:r>
      <w:r w:rsidR="00031C5E" w:rsidRPr="00EF58C5">
        <w:t>:</w:t>
      </w:r>
      <w:r w:rsidRPr="00EF58C5">
        <w:t xml:space="preserve"> </w:t>
      </w:r>
      <w:r w:rsidR="00D10726" w:rsidRPr="00EF58C5">
        <w:rPr>
          <w:b/>
        </w:rPr>
        <w:t>0</w:t>
      </w:r>
      <w:r w:rsidR="00A77912" w:rsidRPr="00EF58C5">
        <w:rPr>
          <w:b/>
        </w:rPr>
        <w:t>4</w:t>
      </w:r>
      <w:r w:rsidRPr="00EF58C5">
        <w:rPr>
          <w:b/>
        </w:rPr>
        <w:t>/202</w:t>
      </w:r>
      <w:r w:rsidR="003F56B3" w:rsidRPr="00EF58C5">
        <w:rPr>
          <w:b/>
        </w:rPr>
        <w:t>5</w:t>
      </w:r>
      <w:r w:rsidR="006C210E" w:rsidRPr="00EF58C5">
        <w:t>.</w:t>
      </w:r>
    </w:p>
    <w:p w14:paraId="330B132F" w14:textId="77777777" w:rsidR="006F5194" w:rsidRPr="0056383D" w:rsidRDefault="006F5194" w:rsidP="001C2664">
      <w:pPr>
        <w:pStyle w:val="KUsmlouva-2rove"/>
        <w:numPr>
          <w:ilvl w:val="1"/>
          <w:numId w:val="13"/>
        </w:numPr>
        <w:spacing w:after="0"/>
        <w:ind w:left="567" w:hanging="567"/>
        <w:contextualSpacing/>
      </w:pPr>
      <w:r w:rsidRPr="0056383D">
        <w:t>Termín předání a převzetí staveniště</w:t>
      </w:r>
      <w:r w:rsidRPr="0056383D">
        <w:rPr>
          <w:b/>
          <w:bCs/>
        </w:rPr>
        <w:t xml:space="preserve"> </w:t>
      </w:r>
      <w:r w:rsidRPr="0056383D">
        <w:t>(</w:t>
      </w:r>
      <w:r w:rsidRPr="0056383D">
        <w:rPr>
          <w:b/>
          <w:bCs/>
        </w:rPr>
        <w:t>zahájení</w:t>
      </w:r>
      <w:r w:rsidRPr="0056383D">
        <w:t xml:space="preserve"> doby plnění)</w:t>
      </w:r>
      <w:r w:rsidR="00502B0A" w:rsidRPr="0056383D">
        <w:t>:</w:t>
      </w:r>
    </w:p>
    <w:p w14:paraId="4AEBB4C3" w14:textId="77777777" w:rsidR="006F5194" w:rsidRPr="00AF2F19" w:rsidRDefault="006F5194" w:rsidP="007060A7">
      <w:pPr>
        <w:pStyle w:val="KUsmlouva-2rove"/>
        <w:numPr>
          <w:ilvl w:val="0"/>
          <w:numId w:val="0"/>
        </w:numPr>
        <w:spacing w:after="0"/>
        <w:ind w:left="567"/>
        <w:contextualSpacing/>
      </w:pPr>
      <w:r w:rsidRPr="0056383D">
        <w:t xml:space="preserve">Práce zhotovitele na realizaci předmětu smlouvy budou </w:t>
      </w:r>
      <w:r w:rsidRPr="0056383D">
        <w:rPr>
          <w:b/>
        </w:rPr>
        <w:t>zahájeny</w:t>
      </w:r>
      <w:r w:rsidR="00E50145" w:rsidRPr="0056383D">
        <w:rPr>
          <w:b/>
        </w:rPr>
        <w:t xml:space="preserve"> na písemnou výzvu objednatele</w:t>
      </w:r>
      <w:r w:rsidRPr="0056383D">
        <w:rPr>
          <w:b/>
        </w:rPr>
        <w:t xml:space="preserve"> dnem protokolárního předání</w:t>
      </w:r>
      <w:r w:rsidRPr="0056383D">
        <w:t xml:space="preserve"> </w:t>
      </w:r>
      <w:r w:rsidRPr="00EC5503">
        <w:rPr>
          <w:b/>
        </w:rPr>
        <w:t>a převzetí staveniště</w:t>
      </w:r>
      <w:r w:rsidRPr="0056383D">
        <w:t xml:space="preserve">. </w:t>
      </w:r>
      <w:r w:rsidR="00EF698C" w:rsidRPr="00281E32">
        <w:t xml:space="preserve">Písemnou výzvu odešle objednatel zhotoviteli nejpozději </w:t>
      </w:r>
      <w:r w:rsidR="00EA6FF0">
        <w:t>do 30 dnů od účinnosti smlouvy</w:t>
      </w:r>
      <w:r w:rsidR="00EF698C" w:rsidRPr="00281E32">
        <w:t>.</w:t>
      </w:r>
      <w:r w:rsidR="00B271A9" w:rsidRPr="00281E32">
        <w:t xml:space="preserve"> </w:t>
      </w:r>
      <w:r w:rsidRPr="00AF2F19">
        <w:t>Součástí protokolu</w:t>
      </w:r>
      <w:r w:rsidR="007060A7" w:rsidRPr="00AF2F19">
        <w:t xml:space="preserve"> </w:t>
      </w:r>
      <w:r w:rsidRPr="00AF2F19">
        <w:t>o převzetí staveniště bude potvrzení povinnosti ze strany zhotovitele předložit originál bankovní záruky a originál</w:t>
      </w:r>
      <w:r w:rsidR="00E50145" w:rsidRPr="00AF2F19">
        <w:t>ů</w:t>
      </w:r>
      <w:r w:rsidRPr="00AF2F19">
        <w:t xml:space="preserve"> doklad</w:t>
      </w:r>
      <w:r w:rsidR="00E50145" w:rsidRPr="00AF2F19">
        <w:t>ů</w:t>
      </w:r>
      <w:r w:rsidR="00624518" w:rsidRPr="00AF2F19">
        <w:t xml:space="preserve"> </w:t>
      </w:r>
      <w:r w:rsidRPr="00AF2F19">
        <w:t>o pojištění, a to včetně termínu, kdy zhotovitel tyto dokumenty o bankovní záruce a pojištění předložil.</w:t>
      </w:r>
    </w:p>
    <w:p w14:paraId="4F8269A4" w14:textId="2AB7F33F" w:rsidR="006F5194" w:rsidRPr="00281E32" w:rsidRDefault="006F5194" w:rsidP="001C2664">
      <w:pPr>
        <w:pStyle w:val="KUsmlouva-2rove"/>
        <w:numPr>
          <w:ilvl w:val="1"/>
          <w:numId w:val="13"/>
        </w:numPr>
        <w:spacing w:after="0"/>
        <w:ind w:left="567" w:hanging="567"/>
        <w:contextualSpacing/>
      </w:pPr>
      <w:bookmarkStart w:id="6" w:name="_Ref26971151"/>
      <w:r w:rsidRPr="00281E32">
        <w:t xml:space="preserve">K protokolárnímu převzetí a předání staveniště dojde na základě výzvy k převzetí staveniště ze strany objednatele, a to </w:t>
      </w:r>
      <w:bookmarkStart w:id="7" w:name="_Hlk98346128"/>
      <w:r w:rsidRPr="00281E32">
        <w:t xml:space="preserve">nejpozději do </w:t>
      </w:r>
      <w:r w:rsidR="00765909" w:rsidRPr="00765909">
        <w:rPr>
          <w:b/>
        </w:rPr>
        <w:t>5</w:t>
      </w:r>
      <w:r w:rsidRPr="00281E32">
        <w:t xml:space="preserve"> </w:t>
      </w:r>
      <w:r w:rsidR="00EC5503" w:rsidRPr="00EC5503">
        <w:rPr>
          <w:b/>
        </w:rPr>
        <w:t xml:space="preserve">kalendářních </w:t>
      </w:r>
      <w:r w:rsidRPr="00EC5503">
        <w:rPr>
          <w:b/>
        </w:rPr>
        <w:t>dnů</w:t>
      </w:r>
      <w:r w:rsidRPr="00281E32">
        <w:t xml:space="preserve"> od doručení této výzvy objednatele zhotoviteli k předání a převzetí staveniště</w:t>
      </w:r>
      <w:bookmarkEnd w:id="7"/>
      <w:r w:rsidRPr="00281E32">
        <w:t xml:space="preserve">. Výzvu zasílá zástupce objednatele ve věcech technických. </w:t>
      </w:r>
      <w:r w:rsidR="00D25BE0" w:rsidRPr="00281E32">
        <w:t xml:space="preserve">Tato výzva bude </w:t>
      </w:r>
      <w:r w:rsidR="00EC5503">
        <w:t>zhotovitelem</w:t>
      </w:r>
      <w:r w:rsidR="00D25BE0" w:rsidRPr="00281E32">
        <w:t xml:space="preserve"> písemně objednateli potvrzena, a to nejpozději následující pracovní den po doručení výzvy </w:t>
      </w:r>
      <w:r w:rsidR="00776C9C" w:rsidRPr="00281E32">
        <w:t>zhotoviteli</w:t>
      </w:r>
      <w:r w:rsidR="00D25BE0" w:rsidRPr="00281E32">
        <w:t xml:space="preserve">. </w:t>
      </w:r>
      <w:r w:rsidR="00EC5503">
        <w:t>Zhotovitel</w:t>
      </w:r>
      <w:r w:rsidR="00D25BE0" w:rsidRPr="00281E32">
        <w:t xml:space="preserve"> potvrdí výzvu e-mailem na adresu: </w:t>
      </w:r>
      <w:hyperlink r:id="rId10" w:history="1">
        <w:r w:rsidR="00AE3BD2" w:rsidRPr="008D5984">
          <w:rPr>
            <w:rStyle w:val="Hypertextovodkaz"/>
          </w:rPr>
          <w:t>martina.vybiralova@mestokm.cz</w:t>
        </w:r>
      </w:hyperlink>
      <w:r w:rsidR="00D25BE0" w:rsidRPr="00281E32">
        <w:t xml:space="preserve">. </w:t>
      </w:r>
      <w:r w:rsidR="00A75816" w:rsidRPr="00281E32">
        <w:t xml:space="preserve">V případě, že nebude zhotoviteli zaslána výzva k převzetí staveniště ze strany </w:t>
      </w:r>
      <w:r w:rsidR="00A75816" w:rsidRPr="00DA1759">
        <w:t>objednatele do </w:t>
      </w:r>
      <w:r w:rsidR="00A75816" w:rsidRPr="00DA1759">
        <w:rPr>
          <w:b/>
          <w:bCs/>
        </w:rPr>
        <w:t>3</w:t>
      </w:r>
      <w:r w:rsidR="00D10726" w:rsidRPr="00DA1759">
        <w:rPr>
          <w:b/>
          <w:bCs/>
        </w:rPr>
        <w:t>1</w:t>
      </w:r>
      <w:r w:rsidR="00A75816" w:rsidRPr="00DA1759">
        <w:rPr>
          <w:b/>
          <w:bCs/>
        </w:rPr>
        <w:t>.</w:t>
      </w:r>
      <w:r w:rsidR="00B271A9" w:rsidRPr="00DA1759">
        <w:rPr>
          <w:b/>
          <w:bCs/>
        </w:rPr>
        <w:t xml:space="preserve"> </w:t>
      </w:r>
      <w:r w:rsidR="00D10726" w:rsidRPr="00DA1759">
        <w:rPr>
          <w:b/>
          <w:bCs/>
        </w:rPr>
        <w:t>05</w:t>
      </w:r>
      <w:r w:rsidR="00A75816" w:rsidRPr="00DA1759">
        <w:rPr>
          <w:b/>
          <w:bCs/>
        </w:rPr>
        <w:t>.</w:t>
      </w:r>
      <w:r w:rsidR="00B271A9" w:rsidRPr="00DA1759">
        <w:rPr>
          <w:b/>
          <w:bCs/>
        </w:rPr>
        <w:t xml:space="preserve"> </w:t>
      </w:r>
      <w:r w:rsidR="00A75816" w:rsidRPr="00DA1759">
        <w:rPr>
          <w:b/>
          <w:bCs/>
        </w:rPr>
        <w:t>202</w:t>
      </w:r>
      <w:r w:rsidR="00D10726" w:rsidRPr="00DA1759">
        <w:rPr>
          <w:b/>
          <w:bCs/>
        </w:rPr>
        <w:t>5</w:t>
      </w:r>
      <w:r w:rsidR="00A75816" w:rsidRPr="00DA1759">
        <w:t xml:space="preserve">, vyhrazuje </w:t>
      </w:r>
      <w:r w:rsidR="00A75816" w:rsidRPr="00281E32">
        <w:t>si objednatel</w:t>
      </w:r>
      <w:r w:rsidR="000E3E9B" w:rsidRPr="00281E32">
        <w:t xml:space="preserve"> i zhotovitel</w:t>
      </w:r>
      <w:r w:rsidR="00A75816" w:rsidRPr="00281E32">
        <w:t xml:space="preserve"> </w:t>
      </w:r>
      <w:r w:rsidR="009E0210" w:rsidRPr="00281E32">
        <w:t xml:space="preserve">právo </w:t>
      </w:r>
      <w:r w:rsidR="00A75816" w:rsidRPr="00281E32">
        <w:t>odstoupit od této smlouvy</w:t>
      </w:r>
      <w:r w:rsidRPr="00281E32">
        <w:t>.</w:t>
      </w:r>
      <w:bookmarkEnd w:id="6"/>
    </w:p>
    <w:p w14:paraId="591B9962" w14:textId="405705E7" w:rsidR="00A75816" w:rsidRDefault="00A75816" w:rsidP="00A75816">
      <w:pPr>
        <w:pStyle w:val="KUsmlouva-2rove"/>
        <w:numPr>
          <w:ilvl w:val="1"/>
          <w:numId w:val="13"/>
        </w:numPr>
        <w:spacing w:after="0"/>
        <w:ind w:left="567" w:hanging="567"/>
        <w:contextualSpacing/>
      </w:pPr>
      <w:r w:rsidRPr="0056383D">
        <w:t>Uzavření této smlouvy nezakládá nárok zhotovitele na zahájení provádění díla a na provedení díla dle této smlouvy a případné odstoupení objednatele od této smlouvy dle tohoto článku smlouvy nezakládá zhotoviteli jakékoliv nároky vůči objednateli. V případě, že zhotovitel zahájí provádění díla nebo provede část díla bez písemné výzvy objednatele k převzetí staveniště, nebude mít vůči objednateli nárok na úhradu takové části ceny díla ani nákladů vynaložených na realizaci dané části díla, případně na náhradu toho, o co se v důsledku takových prací zvýší hodnota majetku objednatele. Zhotovitel však bude v takovém případě oprávněn odmontovat z díla a odvézt ze staveniště vše, co v této souvislosti do té doby na díle a staveništi umístil nebo namontoval, a to v případě, že se tím nesníží hodnota majetku objednatele oproti stavu v době uzavření této smlouvy.</w:t>
      </w:r>
    </w:p>
    <w:p w14:paraId="658A4A67" w14:textId="77777777" w:rsidR="003A7D61" w:rsidRPr="0056383D" w:rsidRDefault="003A7D61" w:rsidP="003A7D61">
      <w:pPr>
        <w:pStyle w:val="KUsmlouva-2rove"/>
        <w:numPr>
          <w:ilvl w:val="0"/>
          <w:numId w:val="0"/>
        </w:numPr>
        <w:spacing w:after="0"/>
        <w:ind w:left="567"/>
        <w:contextualSpacing/>
      </w:pPr>
    </w:p>
    <w:p w14:paraId="12D83885" w14:textId="77777777" w:rsidR="006F5194" w:rsidRPr="0056383D" w:rsidRDefault="006F5194" w:rsidP="001C2664">
      <w:pPr>
        <w:pStyle w:val="KUsmlouva-2rove"/>
        <w:numPr>
          <w:ilvl w:val="1"/>
          <w:numId w:val="13"/>
        </w:numPr>
        <w:spacing w:after="0"/>
        <w:ind w:left="567" w:hanging="567"/>
        <w:contextualSpacing/>
        <w:rPr>
          <w:rStyle w:val="KUTun"/>
        </w:rPr>
      </w:pPr>
      <w:r w:rsidRPr="0056383D">
        <w:rPr>
          <w:rStyle w:val="KUTun"/>
        </w:rPr>
        <w:t>Harmonogram stavby:</w:t>
      </w:r>
    </w:p>
    <w:p w14:paraId="0BFCF9B9" w14:textId="2688D365" w:rsidR="00B36834" w:rsidRPr="0075207D" w:rsidRDefault="005B0937" w:rsidP="001C2664">
      <w:pPr>
        <w:pStyle w:val="KUsmlouva-3rove"/>
        <w:numPr>
          <w:ilvl w:val="2"/>
          <w:numId w:val="13"/>
        </w:numPr>
        <w:spacing w:before="120" w:after="0"/>
        <w:contextualSpacing/>
      </w:pPr>
      <w:r w:rsidRPr="008B40AE">
        <w:t xml:space="preserve">zhotovitel zpracuje a předá objednateli Harmonogram stavby do </w:t>
      </w:r>
      <w:r w:rsidRPr="00245A5B">
        <w:rPr>
          <w:b/>
        </w:rPr>
        <w:t xml:space="preserve">7 </w:t>
      </w:r>
      <w:r w:rsidR="00245A5B" w:rsidRPr="00245A5B">
        <w:rPr>
          <w:b/>
        </w:rPr>
        <w:t xml:space="preserve">kalendářních </w:t>
      </w:r>
      <w:r w:rsidRPr="00245A5B">
        <w:rPr>
          <w:b/>
        </w:rPr>
        <w:t>dnů</w:t>
      </w:r>
      <w:r w:rsidRPr="008B40AE">
        <w:t xml:space="preserve"> od předání staveniště</w:t>
      </w:r>
      <w:r w:rsidR="00CA5138">
        <w:t>,</w:t>
      </w:r>
      <w:r w:rsidR="006418C9">
        <w:t xml:space="preserve"> a to jak harmonogram věcný, tak finanční</w:t>
      </w:r>
    </w:p>
    <w:p w14:paraId="0304D28D" w14:textId="77777777" w:rsidR="006F5194" w:rsidRPr="00D724EB" w:rsidRDefault="006F5194" w:rsidP="001C2664">
      <w:pPr>
        <w:pStyle w:val="KUsmlouva-3rove"/>
        <w:numPr>
          <w:ilvl w:val="2"/>
          <w:numId w:val="13"/>
        </w:numPr>
        <w:spacing w:before="120" w:after="0"/>
        <w:contextualSpacing/>
      </w:pPr>
      <w:r w:rsidRPr="0075207D">
        <w:t xml:space="preserve">harmonogram </w:t>
      </w:r>
      <w:r w:rsidRPr="00D724EB">
        <w:t>začíná termínem zahájení doby plnění (předání a převzetí staveniště) a končí termínem předání a převzetí díla včetně lhůty pro vyklizení staveniště,</w:t>
      </w:r>
    </w:p>
    <w:p w14:paraId="6B0E225E" w14:textId="77777777" w:rsidR="006F5194" w:rsidRPr="0056383D" w:rsidRDefault="006F5194" w:rsidP="001C2664">
      <w:pPr>
        <w:pStyle w:val="KUsmlouva-3rove"/>
        <w:numPr>
          <w:ilvl w:val="2"/>
          <w:numId w:val="13"/>
        </w:numPr>
        <w:spacing w:before="120" w:after="0"/>
        <w:contextualSpacing/>
        <w:rPr>
          <w:b/>
        </w:rPr>
      </w:pPr>
      <w:r w:rsidRPr="00D724EB">
        <w:rPr>
          <w:bCs/>
        </w:rPr>
        <w:t xml:space="preserve">harmonogram bude </w:t>
      </w:r>
      <w:r w:rsidR="004938A3" w:rsidRPr="00D724EB">
        <w:rPr>
          <w:bCs/>
        </w:rPr>
        <w:t xml:space="preserve">členěn na kalendářní týdny, </w:t>
      </w:r>
      <w:r w:rsidRPr="00D724EB">
        <w:t xml:space="preserve">dle </w:t>
      </w:r>
      <w:r w:rsidR="0073725E" w:rsidRPr="00D724EB">
        <w:t>stavebních</w:t>
      </w:r>
      <w:r w:rsidR="004F703D" w:rsidRPr="00D724EB">
        <w:t xml:space="preserve"> a inženýrských</w:t>
      </w:r>
      <w:r w:rsidR="0073725E" w:rsidRPr="00D724EB">
        <w:t xml:space="preserve"> objektů</w:t>
      </w:r>
      <w:r w:rsidRPr="00D724EB">
        <w:t>; v případě požadavku objednatele bude harmonogram dále rozpracován na dílčí části a profese s vyznačením termínů montáží a zkoušek</w:t>
      </w:r>
      <w:r w:rsidRPr="0056383D">
        <w:t xml:space="preserve">, popř. bude dále rozpracován do větších podrobností a bude zahrnovat i související technické a provozní návaznosti, </w:t>
      </w:r>
    </w:p>
    <w:p w14:paraId="529C2A10" w14:textId="77777777" w:rsidR="006F5194" w:rsidRPr="0056383D" w:rsidRDefault="006F5194" w:rsidP="001C2664">
      <w:pPr>
        <w:pStyle w:val="KUsmlouva-3rove"/>
        <w:numPr>
          <w:ilvl w:val="2"/>
          <w:numId w:val="13"/>
        </w:numPr>
        <w:spacing w:before="120" w:after="0"/>
        <w:contextualSpacing/>
        <w:rPr>
          <w:b/>
        </w:rPr>
      </w:pPr>
      <w:r w:rsidRPr="0056383D">
        <w:t>zhotovitel je povinen harmonogram stavby</w:t>
      </w:r>
      <w:r w:rsidRPr="0056383D">
        <w:rPr>
          <w:b/>
        </w:rPr>
        <w:t xml:space="preserve"> průběžně aktualizovat</w:t>
      </w:r>
      <w:r w:rsidRPr="0056383D">
        <w:t xml:space="preserve"> a o jeho plnění pravidelně informovat účastníky KD s tím, že termín dokončení a předání díla je pro zhotovitele závazný,</w:t>
      </w:r>
    </w:p>
    <w:p w14:paraId="4C067F54" w14:textId="06770AC9" w:rsidR="006F5194" w:rsidRPr="0056383D" w:rsidRDefault="006F5194" w:rsidP="001C2664">
      <w:pPr>
        <w:pStyle w:val="KUsmlouva-3rove"/>
        <w:numPr>
          <w:ilvl w:val="2"/>
          <w:numId w:val="13"/>
        </w:numPr>
        <w:spacing w:before="120" w:after="0"/>
        <w:contextualSpacing/>
        <w:rPr>
          <w:b/>
        </w:rPr>
      </w:pPr>
      <w:r w:rsidRPr="0056383D">
        <w:t>termín dokončení a předání díla dle této smlouvy a dle schváleného harmonogramu stavby je pro zhotovitele závazný</w:t>
      </w:r>
      <w:r w:rsidR="003A7D61">
        <w:t xml:space="preserve"> a lze ho měnit jen dodatkem ke smlouvě.</w:t>
      </w:r>
    </w:p>
    <w:p w14:paraId="304F995A" w14:textId="60254F7E" w:rsidR="00654D89" w:rsidRPr="00EA071A" w:rsidRDefault="006F5194" w:rsidP="00EA071A">
      <w:pPr>
        <w:pStyle w:val="KUsmlouva-2rove"/>
        <w:numPr>
          <w:ilvl w:val="1"/>
          <w:numId w:val="13"/>
        </w:numPr>
        <w:ind w:left="567" w:hanging="579"/>
        <w:contextualSpacing/>
      </w:pPr>
      <w:r w:rsidRPr="008B40AE">
        <w:lastRenderedPageBreak/>
        <w:t xml:space="preserve">Místem plnění </w:t>
      </w:r>
      <w:r w:rsidR="00EA6FF0">
        <w:t xml:space="preserve">je k. </w:t>
      </w:r>
      <w:proofErr w:type="spellStart"/>
      <w:r w:rsidR="00EA6FF0">
        <w:t>ú.</w:t>
      </w:r>
      <w:proofErr w:type="spellEnd"/>
      <w:r w:rsidR="00EA6FF0">
        <w:t xml:space="preserve"> Kroměříž, parc</w:t>
      </w:r>
      <w:r w:rsidR="003A7D61">
        <w:t xml:space="preserve">ely: </w:t>
      </w:r>
      <w:r w:rsidR="00F168D0" w:rsidRPr="00CF20E7">
        <w:t>4842/1, 4842/2, 4842/5, 4633/1, 4635/4, 4642, 4643/2, 4843, 4852, 4894, 4899/2</w:t>
      </w:r>
      <w:r w:rsidR="00F168D0">
        <w:t xml:space="preserve"> a k. </w:t>
      </w:r>
      <w:proofErr w:type="spellStart"/>
      <w:r w:rsidR="00F168D0">
        <w:t>ú.</w:t>
      </w:r>
      <w:proofErr w:type="spellEnd"/>
      <w:r w:rsidR="00F168D0">
        <w:t xml:space="preserve"> Miňůvky, parcely: </w:t>
      </w:r>
      <w:r w:rsidR="00F168D0" w:rsidRPr="00CF20E7">
        <w:t>568/2, 792, 793/2, 82</w:t>
      </w:r>
      <w:r w:rsidR="00DE49F4">
        <w:t>9.</w:t>
      </w:r>
      <w:r w:rsidR="00EA6FF0">
        <w:t xml:space="preserve"> </w:t>
      </w:r>
    </w:p>
    <w:p w14:paraId="78BAD162" w14:textId="77777777" w:rsidR="006F5194" w:rsidRPr="00C673CD" w:rsidRDefault="006F5194" w:rsidP="001C2664">
      <w:pPr>
        <w:pStyle w:val="KUsmlouva-1rove"/>
        <w:numPr>
          <w:ilvl w:val="0"/>
          <w:numId w:val="13"/>
        </w:numPr>
        <w:spacing w:before="120" w:after="0"/>
        <w:ind w:left="567" w:hanging="567"/>
        <w:jc w:val="left"/>
        <w:rPr>
          <w:rFonts w:cs="Arial"/>
          <w:sz w:val="28"/>
        </w:rPr>
      </w:pPr>
      <w:r w:rsidRPr="00C673CD">
        <w:rPr>
          <w:rFonts w:cs="Arial"/>
          <w:sz w:val="28"/>
        </w:rPr>
        <w:t>CENA DÍLA</w:t>
      </w:r>
    </w:p>
    <w:p w14:paraId="31FF8594" w14:textId="77777777" w:rsidR="006F5194" w:rsidRPr="008B40AE" w:rsidRDefault="006F5194" w:rsidP="001C2664">
      <w:pPr>
        <w:pStyle w:val="KUsmlouva-2rove"/>
        <w:numPr>
          <w:ilvl w:val="1"/>
          <w:numId w:val="13"/>
        </w:numPr>
        <w:spacing w:after="0"/>
        <w:ind w:left="567" w:hanging="567"/>
        <w:contextualSpacing/>
      </w:pPr>
      <w:bookmarkStart w:id="8" w:name="_Ref58928154"/>
      <w:r w:rsidRPr="008B40AE">
        <w:t xml:space="preserve">Cena díla zahrnuje veškeré náklady potřebné ke zhotovení díla v rozsahu dle čl. </w:t>
      </w:r>
      <w:r w:rsidR="005C733B" w:rsidRPr="008B40AE">
        <w:t>3</w:t>
      </w:r>
      <w:r w:rsidRPr="008B40AE">
        <w:t xml:space="preserve"> a v ostatních ustanoveních této smlouvy. Sjednaná cena obsahuje i předpokládané náklady vzniklé vývojem cen, a to až do termínu protokolárního předání a převzetí řádně dokončeného díla dle této smlouvy.</w:t>
      </w:r>
      <w:bookmarkEnd w:id="8"/>
    </w:p>
    <w:p w14:paraId="32B444AD" w14:textId="77777777" w:rsidR="006F5194" w:rsidRPr="008B40AE" w:rsidRDefault="006F5194" w:rsidP="001C2664">
      <w:pPr>
        <w:pStyle w:val="KUsmlouva-2rove"/>
        <w:numPr>
          <w:ilvl w:val="1"/>
          <w:numId w:val="13"/>
        </w:numPr>
        <w:spacing w:after="0"/>
        <w:ind w:left="567" w:hanging="567"/>
        <w:contextualSpacing/>
        <w:rPr>
          <w:b/>
        </w:rPr>
      </w:pPr>
      <w:bookmarkStart w:id="9" w:name="_Ref319912246"/>
      <w:r w:rsidRPr="008B40AE">
        <w:t xml:space="preserve">Smluvní strany se v souladu s ustanovením zákona č. 526/1990 Sb., o cenách, ve znění pozdějších předpisů, dohodly na ceně za řádně zhotovené a bezvadné dílo v rozsahu čl. </w:t>
      </w:r>
      <w:r w:rsidR="005C733B" w:rsidRPr="008B40AE">
        <w:t>3</w:t>
      </w:r>
      <w:r w:rsidRPr="008B40AE">
        <w:t>. této smlouvy, která činí:</w:t>
      </w:r>
      <w:bookmarkEnd w:id="9"/>
    </w:p>
    <w:p w14:paraId="48BB6662"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w:t>
      </w:r>
      <w:proofErr w:type="gramStart"/>
      <w:r w:rsidRPr="00C673CD">
        <w:rPr>
          <w:rStyle w:val="KUTun"/>
          <w:rFonts w:ascii="Arial" w:hAnsi="Arial" w:cs="Arial"/>
          <w:sz w:val="18"/>
          <w:highlight w:val="yellow"/>
        </w:rPr>
        <w:t>…,-</w:t>
      </w:r>
      <w:proofErr w:type="gramEnd"/>
      <w:r w:rsidRPr="00C673CD">
        <w:rPr>
          <w:rStyle w:val="KUTun"/>
          <w:rFonts w:ascii="Arial" w:hAnsi="Arial" w:cs="Arial"/>
          <w:sz w:val="18"/>
          <w:highlight w:val="yellow"/>
        </w:rPr>
        <w:t xml:space="preserve"> Kč (bez DPH)</w:t>
      </w:r>
    </w:p>
    <w:p w14:paraId="585386A8"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(slovy: ………………………………………………. korun českých)</w:t>
      </w:r>
    </w:p>
    <w:p w14:paraId="1761B8B2" w14:textId="77777777" w:rsidR="00E172EB" w:rsidRDefault="00E172EB" w:rsidP="00654D89">
      <w:pPr>
        <w:spacing w:before="120"/>
        <w:ind w:left="1418"/>
        <w:contextualSpacing/>
        <w:rPr>
          <w:rStyle w:val="KUTun"/>
          <w:rFonts w:ascii="Arial" w:hAnsi="Arial" w:cs="Arial"/>
          <w:sz w:val="18"/>
          <w:highlight w:val="yellow"/>
        </w:rPr>
      </w:pPr>
    </w:p>
    <w:p w14:paraId="197C4B64" w14:textId="77777777" w:rsidR="004B59FF" w:rsidRDefault="004B59FF" w:rsidP="006C3EFA">
      <w:pPr>
        <w:spacing w:before="120"/>
        <w:ind w:left="1418"/>
        <w:contextualSpacing/>
        <w:rPr>
          <w:rStyle w:val="KUTun"/>
          <w:rFonts w:ascii="Arial" w:hAnsi="Arial" w:cs="Arial"/>
          <w:sz w:val="18"/>
          <w:highlight w:val="yellow"/>
        </w:rPr>
      </w:pPr>
    </w:p>
    <w:p w14:paraId="5064F64C" w14:textId="77777777" w:rsidR="006C3EFA" w:rsidRPr="00C673CD" w:rsidRDefault="006C3EFA" w:rsidP="006C3EFA">
      <w:pPr>
        <w:spacing w:before="120"/>
        <w:ind w:left="1418"/>
        <w:contextualSpacing/>
        <w:rPr>
          <w:rStyle w:val="KUTun"/>
          <w:rFonts w:ascii="Arial" w:hAnsi="Arial" w:cs="Arial"/>
          <w:sz w:val="18"/>
          <w:highlight w:val="yellow"/>
        </w:rPr>
      </w:pPr>
      <w:r w:rsidRPr="00C673CD">
        <w:rPr>
          <w:rStyle w:val="KUTun"/>
          <w:rFonts w:ascii="Arial" w:hAnsi="Arial" w:cs="Arial"/>
          <w:sz w:val="18"/>
          <w:highlight w:val="yellow"/>
        </w:rPr>
        <w:t>………………</w:t>
      </w:r>
      <w:proofErr w:type="gramStart"/>
      <w:r w:rsidRPr="00C673CD">
        <w:rPr>
          <w:rStyle w:val="KUTun"/>
          <w:rFonts w:ascii="Arial" w:hAnsi="Arial" w:cs="Arial"/>
          <w:sz w:val="18"/>
          <w:highlight w:val="yellow"/>
        </w:rPr>
        <w:t>…,-</w:t>
      </w:r>
      <w:proofErr w:type="gramEnd"/>
      <w:r w:rsidRPr="00C673CD">
        <w:rPr>
          <w:rStyle w:val="KUTun"/>
          <w:rFonts w:ascii="Arial" w:hAnsi="Arial" w:cs="Arial"/>
          <w:sz w:val="18"/>
          <w:highlight w:val="yellow"/>
        </w:rPr>
        <w:t xml:space="preserve"> Kč DPH </w:t>
      </w:r>
      <w:r>
        <w:rPr>
          <w:rStyle w:val="KUTun"/>
          <w:rFonts w:ascii="Arial" w:hAnsi="Arial" w:cs="Arial"/>
          <w:sz w:val="18"/>
          <w:highlight w:val="yellow"/>
        </w:rPr>
        <w:t>2</w:t>
      </w:r>
      <w:r w:rsidRPr="00C673CD">
        <w:rPr>
          <w:rStyle w:val="KUTun"/>
          <w:rFonts w:ascii="Arial" w:hAnsi="Arial" w:cs="Arial"/>
          <w:sz w:val="18"/>
          <w:highlight w:val="yellow"/>
        </w:rPr>
        <w:t>1 %</w:t>
      </w:r>
    </w:p>
    <w:p w14:paraId="4C499993" w14:textId="77777777" w:rsidR="006C3EFA" w:rsidRPr="00C673CD" w:rsidRDefault="006C3EFA" w:rsidP="00654D89">
      <w:pPr>
        <w:spacing w:before="120"/>
        <w:ind w:left="1418"/>
        <w:contextualSpacing/>
        <w:rPr>
          <w:rStyle w:val="KUTun"/>
          <w:rFonts w:ascii="Arial" w:hAnsi="Arial" w:cs="Arial"/>
          <w:sz w:val="18"/>
          <w:highlight w:val="yellow"/>
        </w:rPr>
      </w:pPr>
    </w:p>
    <w:p w14:paraId="3E957FAF" w14:textId="77777777" w:rsidR="00E172EB" w:rsidRDefault="00E172EB" w:rsidP="00654D89">
      <w:pPr>
        <w:spacing w:before="120"/>
        <w:ind w:left="709" w:firstLine="709"/>
        <w:contextualSpacing/>
        <w:rPr>
          <w:rStyle w:val="KUTun"/>
          <w:rFonts w:ascii="Arial" w:hAnsi="Arial" w:cs="Arial"/>
          <w:sz w:val="18"/>
          <w:highlight w:val="yellow"/>
        </w:rPr>
      </w:pPr>
    </w:p>
    <w:p w14:paraId="085029E7" w14:textId="77777777" w:rsidR="006F5194" w:rsidRPr="00C673CD" w:rsidRDefault="006F5194" w:rsidP="00654D89">
      <w:pPr>
        <w:spacing w:before="120"/>
        <w:ind w:left="709" w:firstLine="709"/>
        <w:contextualSpacing/>
        <w:rPr>
          <w:rStyle w:val="KUTun"/>
          <w:rFonts w:ascii="Arial" w:hAnsi="Arial" w:cs="Arial"/>
          <w:sz w:val="18"/>
        </w:rPr>
      </w:pPr>
      <w:r w:rsidRPr="00C673CD">
        <w:rPr>
          <w:rStyle w:val="KUTun"/>
          <w:rFonts w:ascii="Arial" w:hAnsi="Arial" w:cs="Arial"/>
          <w:sz w:val="18"/>
          <w:highlight w:val="yellow"/>
        </w:rPr>
        <w:t>………………………………………………</w:t>
      </w:r>
      <w:proofErr w:type="gramStart"/>
      <w:r w:rsidRPr="00C673CD">
        <w:rPr>
          <w:rStyle w:val="KUTun"/>
          <w:rFonts w:ascii="Arial" w:hAnsi="Arial" w:cs="Arial"/>
          <w:sz w:val="18"/>
          <w:highlight w:val="yellow"/>
        </w:rPr>
        <w:t>…,-</w:t>
      </w:r>
      <w:proofErr w:type="gramEnd"/>
      <w:r w:rsidRPr="00C673CD">
        <w:rPr>
          <w:rStyle w:val="KUTun"/>
          <w:rFonts w:ascii="Arial" w:hAnsi="Arial" w:cs="Arial"/>
          <w:sz w:val="18"/>
          <w:highlight w:val="yellow"/>
        </w:rPr>
        <w:t xml:space="preserve"> Kč (včetně DPH)</w:t>
      </w:r>
    </w:p>
    <w:p w14:paraId="066447C8" w14:textId="77777777" w:rsidR="006F5194" w:rsidRPr="00EA071A" w:rsidRDefault="006F5194" w:rsidP="00654D89">
      <w:pPr>
        <w:spacing w:before="120"/>
        <w:ind w:left="709" w:firstLine="709"/>
        <w:contextualSpacing/>
        <w:rPr>
          <w:rStyle w:val="KUTun"/>
          <w:rFonts w:ascii="Arial" w:hAnsi="Arial"/>
          <w:sz w:val="18"/>
        </w:rPr>
      </w:pPr>
      <w:r w:rsidRPr="00C673CD">
        <w:rPr>
          <w:rStyle w:val="KUTun"/>
          <w:rFonts w:ascii="Arial" w:hAnsi="Arial" w:cs="Arial"/>
          <w:sz w:val="18"/>
          <w:highlight w:val="yellow"/>
        </w:rPr>
        <w:t>(slovy: ………………………………………………………………. korun českých)</w:t>
      </w:r>
    </w:p>
    <w:p w14:paraId="5022745C" w14:textId="77777777" w:rsidR="006F5194" w:rsidRPr="00C673CD" w:rsidRDefault="006F5194" w:rsidP="00654D89">
      <w:pPr>
        <w:pStyle w:val="Textvbloku"/>
        <w:spacing w:before="120" w:after="0"/>
        <w:ind w:right="-91"/>
        <w:contextualSpacing/>
        <w:jc w:val="center"/>
        <w:rPr>
          <w:rFonts w:cs="Arial"/>
          <w:sz w:val="18"/>
        </w:rPr>
      </w:pPr>
    </w:p>
    <w:p w14:paraId="54D6C9CF" w14:textId="77777777" w:rsidR="006F5194" w:rsidRPr="008B40AE" w:rsidRDefault="006F5194" w:rsidP="001C2664">
      <w:pPr>
        <w:pStyle w:val="KUsmlouva-2rove"/>
        <w:numPr>
          <w:ilvl w:val="1"/>
          <w:numId w:val="13"/>
        </w:numPr>
        <w:spacing w:after="0"/>
        <w:ind w:left="567" w:hanging="567"/>
        <w:contextualSpacing/>
      </w:pPr>
      <w:r w:rsidRPr="008B40AE">
        <w:t xml:space="preserve">Cena díla je stanovena zhotovitelem na základě položkového rozpočtu, který je součástí jeho nabídky. Zjištěné odchylky, vynechání, opomnění, chyby a nedostatky položkového rozpočtu, přičitatelné zhotoviteli, nemají vliv na smluvní cenu díla, na rozsah díla ani na další ujednání smluvních stran v této smlouvě. </w:t>
      </w:r>
    </w:p>
    <w:p w14:paraId="4F08E29D" w14:textId="77777777" w:rsidR="006309DD" w:rsidRPr="008B40AE" w:rsidRDefault="006F5194" w:rsidP="001C2664">
      <w:pPr>
        <w:pStyle w:val="KUsmlouva-2rove"/>
        <w:numPr>
          <w:ilvl w:val="1"/>
          <w:numId w:val="13"/>
        </w:numPr>
        <w:spacing w:after="0"/>
        <w:ind w:left="567" w:hanging="567"/>
        <w:contextualSpacing/>
      </w:pPr>
      <w:r w:rsidRPr="008B40AE">
        <w:t xml:space="preserve">Příslušná sazba daně z přidané hodnoty (DPH) bude účtována dle platných předpisů ČR v době zdanitelného plnění. Za správnost stanovení příslušné sazby daně z přidané hodnoty nese veškerou odpovědnost zhotovitel. </w:t>
      </w:r>
    </w:p>
    <w:p w14:paraId="22EA87C4" w14:textId="77777777" w:rsidR="006F5194" w:rsidRPr="008B40AE" w:rsidRDefault="006F5194" w:rsidP="001C2664">
      <w:pPr>
        <w:pStyle w:val="KUsmlouva-2rove"/>
        <w:numPr>
          <w:ilvl w:val="1"/>
          <w:numId w:val="13"/>
        </w:numPr>
        <w:spacing w:after="0"/>
        <w:ind w:left="567" w:hanging="567"/>
        <w:contextualSpacing/>
      </w:pPr>
      <w:r w:rsidRPr="008B40AE">
        <w:t>Cena díla může být změněna jen dodatkem smlouvy z níže uvedených důvodů:</w:t>
      </w:r>
    </w:p>
    <w:p w14:paraId="1A671ECE" w14:textId="77777777" w:rsidR="006F5194" w:rsidRPr="008B40AE" w:rsidRDefault="006F5194" w:rsidP="001C2664">
      <w:pPr>
        <w:pStyle w:val="KUsmlouva-odrkyk2rovni"/>
        <w:numPr>
          <w:ilvl w:val="0"/>
          <w:numId w:val="10"/>
        </w:numPr>
        <w:spacing w:before="120"/>
        <w:contextualSpacing/>
      </w:pPr>
      <w:r w:rsidRPr="008B40AE">
        <w:t>před nebo v průběhu realizace díla dojde ke změnám daňových předpisů majících vliv na cenu díla; v takovém případě bude cena upravena dle sazeb daně z přidané hodnoty platných ke dni zdanitelného plnění,</w:t>
      </w:r>
    </w:p>
    <w:p w14:paraId="01158BF2" w14:textId="77777777" w:rsidR="006F5194" w:rsidRPr="008B40AE" w:rsidRDefault="006F5194" w:rsidP="001C2664">
      <w:pPr>
        <w:pStyle w:val="KUsmlouva-odrkyk2rovni"/>
        <w:numPr>
          <w:ilvl w:val="0"/>
          <w:numId w:val="10"/>
        </w:numPr>
        <w:spacing w:before="120"/>
        <w:contextualSpacing/>
        <w:rPr>
          <w:b/>
        </w:rPr>
      </w:pPr>
      <w:r w:rsidRPr="008B40AE">
        <w:t xml:space="preserve">v případě změny v předmětu a rozsahu díla oproti </w:t>
      </w:r>
      <w:r w:rsidRPr="008B40AE">
        <w:rPr>
          <w:b/>
        </w:rPr>
        <w:t>zadávací dokumentaci, požadované objednatelem</w:t>
      </w:r>
      <w:r w:rsidR="000C6357">
        <w:rPr>
          <w:b/>
        </w:rPr>
        <w:t xml:space="preserve"> nebo vyvolané objektivní potřebou řádného a úplného dokončení díla</w:t>
      </w:r>
      <w:r w:rsidR="00626367" w:rsidRPr="008B40AE">
        <w:rPr>
          <w:b/>
        </w:rPr>
        <w:t>.</w:t>
      </w:r>
    </w:p>
    <w:p w14:paraId="32A684DA" w14:textId="77777777" w:rsidR="00502B0A" w:rsidRDefault="006F5194" w:rsidP="00EA071A">
      <w:pPr>
        <w:pStyle w:val="KUsmlouva-2rove"/>
        <w:numPr>
          <w:ilvl w:val="1"/>
          <w:numId w:val="13"/>
        </w:numPr>
        <w:spacing w:before="0" w:after="0"/>
        <w:ind w:left="567" w:hanging="567"/>
        <w:contextualSpacing/>
      </w:pPr>
      <w:r w:rsidRPr="008B40AE">
        <w:t>Zhotoviteli vzniká právo na zvýšení sjednané ceny teprve v případě, že změna bude schválena smluvními stranami formou uzavření dodatku ke smlouvě. Bez platného a účinného dodatku ke smlouvě o dílo nemá zhotovitel právo na úhradu ceny za dodatečné stavební práce, dodávky a služby.</w:t>
      </w:r>
    </w:p>
    <w:p w14:paraId="3943730B" w14:textId="77777777" w:rsidR="00650BEA" w:rsidRPr="00EA071A" w:rsidRDefault="00650BEA" w:rsidP="00650BEA">
      <w:pPr>
        <w:pStyle w:val="KUsmlouva-2rove"/>
        <w:numPr>
          <w:ilvl w:val="0"/>
          <w:numId w:val="0"/>
        </w:numPr>
        <w:spacing w:before="0" w:after="0"/>
        <w:ind w:left="567"/>
        <w:contextualSpacing/>
      </w:pPr>
    </w:p>
    <w:p w14:paraId="6BA135C9" w14:textId="77777777" w:rsidR="006F5194" w:rsidRPr="008B40AE" w:rsidRDefault="006F5194" w:rsidP="001C2664">
      <w:pPr>
        <w:pStyle w:val="KUsmlouva-1rove"/>
        <w:numPr>
          <w:ilvl w:val="0"/>
          <w:numId w:val="13"/>
        </w:numPr>
        <w:spacing w:before="120" w:after="0"/>
        <w:ind w:left="567" w:hanging="567"/>
        <w:jc w:val="left"/>
        <w:rPr>
          <w:rFonts w:cs="Arial"/>
          <w:sz w:val="28"/>
        </w:rPr>
      </w:pPr>
      <w:r w:rsidRPr="008B40AE">
        <w:rPr>
          <w:rFonts w:cs="Arial"/>
          <w:sz w:val="28"/>
        </w:rPr>
        <w:t>PLATEBNÍ PODMÍNKY</w:t>
      </w:r>
    </w:p>
    <w:p w14:paraId="22995ECD" w14:textId="77777777" w:rsidR="006F5194" w:rsidRPr="008B40AE" w:rsidRDefault="006F5194" w:rsidP="00E172EB">
      <w:pPr>
        <w:pStyle w:val="KUsmlouva-2rove"/>
        <w:numPr>
          <w:ilvl w:val="1"/>
          <w:numId w:val="13"/>
        </w:numPr>
        <w:spacing w:after="0"/>
        <w:ind w:left="567" w:hanging="567"/>
        <w:contextualSpacing/>
      </w:pPr>
      <w:r w:rsidRPr="008B40AE">
        <w:t>Objednatel neposkytuje zhotoviteli zálohy.</w:t>
      </w:r>
    </w:p>
    <w:p w14:paraId="70D69ED5" w14:textId="77777777" w:rsidR="006F5194" w:rsidRPr="008B40AE" w:rsidRDefault="006F5194" w:rsidP="000C6357">
      <w:pPr>
        <w:pStyle w:val="KUsmlouva-2rove"/>
        <w:numPr>
          <w:ilvl w:val="1"/>
          <w:numId w:val="13"/>
        </w:numPr>
        <w:spacing w:after="0"/>
        <w:ind w:left="567" w:hanging="567"/>
        <w:contextualSpacing/>
      </w:pPr>
      <w:r w:rsidRPr="008B40AE">
        <w:t>Smluvní strany se dohodly v souladu se zákone</w:t>
      </w:r>
      <w:r w:rsidR="00C76B40" w:rsidRPr="008B40AE">
        <w:t>m</w:t>
      </w:r>
      <w:r w:rsidR="000C6357">
        <w:t xml:space="preserve"> </w:t>
      </w:r>
      <w:r w:rsidRPr="008B40AE">
        <w:t xml:space="preserve">č. 235/2004 Sb., o dani z přidané hodnoty, </w:t>
      </w:r>
      <w:r w:rsidR="007060A7">
        <w:br/>
      </w:r>
      <w:r w:rsidRPr="008B40AE">
        <w:t>ve znění pozdějších předpisů (dále jen „zákon o DPH“), na hrazení ceny za dílo postupně (dílč</w:t>
      </w:r>
      <w:r w:rsidR="000C6357">
        <w:t xml:space="preserve">í </w:t>
      </w:r>
      <w:r w:rsidRPr="008B40AE">
        <w:t>plnění) na základě dílčích daňových dokladů (faktur).</w:t>
      </w:r>
    </w:p>
    <w:p w14:paraId="749852B4" w14:textId="5B135962" w:rsidR="006309DD" w:rsidRPr="008B40AE" w:rsidRDefault="006F5194" w:rsidP="00E172EB">
      <w:pPr>
        <w:pStyle w:val="KUsmlouva-2rove"/>
        <w:numPr>
          <w:ilvl w:val="1"/>
          <w:numId w:val="13"/>
        </w:numPr>
        <w:spacing w:after="0"/>
        <w:ind w:left="567" w:hanging="567"/>
        <w:contextualSpacing/>
      </w:pPr>
      <w:r w:rsidRPr="008B40AE">
        <w:t xml:space="preserve">Faktury budou vystavovány zpravidla měsíčně dle skutečně provedených stavebních prací, dodávek a služeb na základě objednatelem schválených zjišťovacích protokolů a soupisů provedených stavebních prací, dodávek a služeb s využitím cenových údajů položkového rozpočtu zhotovitele pro ocenění dokončených částí díla. </w:t>
      </w:r>
    </w:p>
    <w:p w14:paraId="12A9B104" w14:textId="01BAEFCE" w:rsidR="00CA18F9" w:rsidRPr="003E0BBA" w:rsidRDefault="003950F2" w:rsidP="00003EF8">
      <w:pPr>
        <w:pStyle w:val="KUsmlouva-2rove"/>
        <w:numPr>
          <w:ilvl w:val="1"/>
          <w:numId w:val="13"/>
        </w:numPr>
        <w:spacing w:after="0"/>
        <w:ind w:left="567" w:hanging="567"/>
        <w:contextualSpacing/>
      </w:pPr>
      <w:r w:rsidRPr="003E0BBA">
        <w:t xml:space="preserve">Soupis provedených stavebních prací, dodávek a služeb bude dokládán </w:t>
      </w:r>
      <w:r w:rsidR="003F56B3" w:rsidRPr="003E0BBA">
        <w:t xml:space="preserve">v součinnosti s objednatelem </w:t>
      </w:r>
      <w:r w:rsidRPr="003E0BBA">
        <w:t xml:space="preserve">v členění dle </w:t>
      </w:r>
      <w:r w:rsidRPr="00DA1759">
        <w:t>předloženého položkového rozpočtu v souladu s</w:t>
      </w:r>
      <w:r w:rsidR="002008F3" w:rsidRPr="00DA1759">
        <w:t> Pravidly pro financování ze</w:t>
      </w:r>
      <w:r w:rsidRPr="00DA1759">
        <w:t xml:space="preserve"> </w:t>
      </w:r>
      <w:r w:rsidR="0040617D" w:rsidRPr="00DA1759">
        <w:t>Státního fondu dopravní infrastruktury</w:t>
      </w:r>
      <w:r w:rsidR="002008F3" w:rsidRPr="00DA1759">
        <w:t>.</w:t>
      </w:r>
      <w:r w:rsidR="003E0BBA">
        <w:t xml:space="preserve"> </w:t>
      </w:r>
      <w:r w:rsidR="003E0BBA" w:rsidRPr="003E0BBA">
        <w:t xml:space="preserve">Objednatel má právo požadovat po </w:t>
      </w:r>
      <w:r w:rsidR="003E0BBA">
        <w:t>z</w:t>
      </w:r>
      <w:r w:rsidR="003E0BBA" w:rsidRPr="003E0BBA">
        <w:t xml:space="preserve">hotoviteli fakturaci některých výdajů oddělenou fakturou, nebo jejich odlišení na jedné faktuře, z </w:t>
      </w:r>
      <w:r w:rsidR="003E0BBA" w:rsidRPr="003E0BBA">
        <w:lastRenderedPageBreak/>
        <w:t xml:space="preserve">důvodu rozlišení </w:t>
      </w:r>
      <w:r w:rsidR="003E0BBA" w:rsidRPr="00C127F2">
        <w:t>způsobilých a nezpůsobilých</w:t>
      </w:r>
      <w:r w:rsidR="003E0BBA" w:rsidRPr="003E0BBA">
        <w:t xml:space="preserve"> výdajů projektu, rozdělení ceny díla na části z důvodu financování, nebo jiných relevantních důvodů, a to nejpozději při schvalování měsíčního vyúčtování</w:t>
      </w:r>
      <w:r w:rsidR="00787889">
        <w:t>.</w:t>
      </w:r>
    </w:p>
    <w:p w14:paraId="12F8900B" w14:textId="77777777" w:rsidR="006F5194" w:rsidRPr="007623F5" w:rsidRDefault="006F5194" w:rsidP="001C2664">
      <w:pPr>
        <w:pStyle w:val="KUsmlouva-2rove"/>
        <w:numPr>
          <w:ilvl w:val="1"/>
          <w:numId w:val="13"/>
        </w:numPr>
        <w:spacing w:after="0"/>
        <w:ind w:left="567" w:hanging="567"/>
        <w:contextualSpacing/>
      </w:pPr>
      <w:r w:rsidRPr="007623F5">
        <w:t>Datem zdanitelného plnění je poslední den příslušného měsíce.</w:t>
      </w:r>
    </w:p>
    <w:p w14:paraId="64BAA234" w14:textId="589B6A9E" w:rsidR="006F5194" w:rsidRPr="007623F5" w:rsidRDefault="006F5194" w:rsidP="00003EF8">
      <w:pPr>
        <w:pStyle w:val="KUsmlouva-2rove"/>
        <w:numPr>
          <w:ilvl w:val="1"/>
          <w:numId w:val="13"/>
        </w:numPr>
        <w:spacing w:after="0"/>
        <w:ind w:left="567" w:hanging="567"/>
        <w:contextualSpacing/>
      </w:pPr>
      <w:r w:rsidRPr="007623F5">
        <w:t>Faktura musí mít náležitosti daňového dokladu podle zákona o DPH</w:t>
      </w:r>
      <w:r w:rsidR="00990164" w:rsidRPr="007623F5">
        <w:t xml:space="preserve"> a každá vystavená faktura musí být označena </w:t>
      </w:r>
      <w:r w:rsidR="003950F2" w:rsidRPr="007623F5">
        <w:t>číslem a názvem projektu: „</w:t>
      </w:r>
      <w:r w:rsidR="00F42C49" w:rsidRPr="007623F5">
        <w:rPr>
          <w:b/>
        </w:rPr>
        <w:t>Stezka pro pěší a cyklistickou dopravu Kroměříž - Miňůvky</w:t>
      </w:r>
      <w:r w:rsidR="008E6EC0" w:rsidRPr="007623F5">
        <w:t>,</w:t>
      </w:r>
      <w:r w:rsidR="00772B17" w:rsidRPr="007623F5">
        <w:t xml:space="preserve"> </w:t>
      </w:r>
      <w:r w:rsidR="00772B17" w:rsidRPr="007623F5">
        <w:rPr>
          <w:b/>
        </w:rPr>
        <w:t>ISPROFOND 5728510159“</w:t>
      </w:r>
      <w:r w:rsidR="003950F2" w:rsidRPr="007623F5">
        <w:t>.</w:t>
      </w:r>
    </w:p>
    <w:p w14:paraId="66ED852C" w14:textId="77777777" w:rsidR="008E6EC0" w:rsidRDefault="00760054" w:rsidP="00150E18">
      <w:pPr>
        <w:pStyle w:val="KUsmlouva-2rove"/>
        <w:numPr>
          <w:ilvl w:val="1"/>
          <w:numId w:val="13"/>
        </w:numPr>
        <w:spacing w:after="0"/>
        <w:ind w:left="567" w:hanging="567"/>
        <w:contextualSpacing/>
      </w:pPr>
      <w:r>
        <w:t xml:space="preserve">Faktura včetně všech příloh bude vyhotovena ve 2 vyhotoveních s platností originálu. </w:t>
      </w:r>
    </w:p>
    <w:p w14:paraId="411AD27C" w14:textId="77777777" w:rsidR="006F5194" w:rsidRPr="00150E18" w:rsidRDefault="006F5194" w:rsidP="00EA071A">
      <w:pPr>
        <w:pStyle w:val="KUsmlouva-2rove"/>
        <w:numPr>
          <w:ilvl w:val="1"/>
          <w:numId w:val="13"/>
        </w:numPr>
        <w:spacing w:after="0"/>
        <w:ind w:left="567" w:hanging="567"/>
        <w:contextualSpacing/>
        <w:rPr>
          <w:rStyle w:val="KUTun"/>
          <w:b w:val="0"/>
        </w:rPr>
      </w:pPr>
      <w:r w:rsidRPr="00150E18">
        <w:rPr>
          <w:rStyle w:val="KUTun"/>
        </w:rPr>
        <w:t>Soupisy provedených prací, dodávek a služeb a zjišťovací protokoly:</w:t>
      </w:r>
    </w:p>
    <w:p w14:paraId="3D09AF4C" w14:textId="7E168343" w:rsidR="006F5194" w:rsidRPr="008B40AE" w:rsidRDefault="006F5194" w:rsidP="001C2664">
      <w:pPr>
        <w:pStyle w:val="KUsmlouva-3rove"/>
        <w:numPr>
          <w:ilvl w:val="2"/>
          <w:numId w:val="13"/>
        </w:numPr>
        <w:spacing w:before="120" w:after="0"/>
        <w:contextualSpacing/>
        <w:rPr>
          <w:b/>
        </w:rPr>
      </w:pPr>
      <w:r w:rsidRPr="008B40AE">
        <w:t>Přílohou faktury musí být odsouhlasený soupis provedených stavebních prací, dodávek a služeb podepsaný TDS a zjišťovací protokol, u závěrečné faktury pak i protokol</w:t>
      </w:r>
      <w:r w:rsidR="008C7110" w:rsidRPr="008B40AE">
        <w:t xml:space="preserve"> o</w:t>
      </w:r>
      <w:r w:rsidRPr="008B40AE">
        <w:t> předání a převzetí díla a seznam všech dosud vystavených faktur. Faktury budou před jejich úhradou odsouhlaseny TDS.</w:t>
      </w:r>
    </w:p>
    <w:p w14:paraId="3796BEB1" w14:textId="77777777" w:rsidR="00E172EB" w:rsidRPr="008B40AE" w:rsidRDefault="006F5194" w:rsidP="00E172EB">
      <w:pPr>
        <w:pStyle w:val="KUsmlouva-3rove"/>
        <w:numPr>
          <w:ilvl w:val="2"/>
          <w:numId w:val="13"/>
        </w:numPr>
        <w:spacing w:before="120" w:after="0"/>
        <w:contextualSpacing/>
        <w:rPr>
          <w:b/>
        </w:rPr>
      </w:pPr>
      <w:r w:rsidRPr="008B40AE">
        <w:t xml:space="preserve">Zhotovitel bude předkládat oceněný položkový </w:t>
      </w:r>
      <w:r w:rsidRPr="008B40AE">
        <w:rPr>
          <w:b/>
        </w:rPr>
        <w:t>soupis provedených prací</w:t>
      </w:r>
      <w:r w:rsidRPr="008B40AE">
        <w:t xml:space="preserve">, dodávek a služeb a zjišťovací protokoly k odsouhlasení objednateli prostřednictvím TDS a AD, a to nejpozději </w:t>
      </w:r>
      <w:r w:rsidRPr="008B40AE">
        <w:rPr>
          <w:b/>
        </w:rPr>
        <w:t>do 3 kalendářních dnů</w:t>
      </w:r>
      <w:r w:rsidRPr="008B40AE">
        <w:t xml:space="preserve"> po skončení měsíce za plnění provedené v příslušném fakturačním měsíci.</w:t>
      </w:r>
    </w:p>
    <w:p w14:paraId="2D1E5C1A" w14:textId="77777777" w:rsidR="006F5194" w:rsidRPr="008B40AE" w:rsidRDefault="006F5194" w:rsidP="00E172EB">
      <w:pPr>
        <w:pStyle w:val="KUsmlouva-3rove"/>
        <w:numPr>
          <w:ilvl w:val="2"/>
          <w:numId w:val="13"/>
        </w:numPr>
        <w:spacing w:before="120" w:after="0"/>
        <w:contextualSpacing/>
        <w:rPr>
          <w:b/>
        </w:rPr>
      </w:pPr>
      <w:r w:rsidRPr="008B40AE">
        <w:t>Objednatel prostřednictvím TDS provede kontrolu správnosti každého soupisu provedených prací, dodávek a služeb a zjišťovacího protokolu do 5 kalendářních dnů od jejich předložení. Neučiní-li tak TDS ve stanovené lhůtě, provede kontrolu sám objednatel (osoba oprávněná jednat ve věcech technických) do 4 kalendářních dnů od doručení oznámení zhotovitele o nečinnosti TDS.</w:t>
      </w:r>
      <w:r w:rsidR="00DC4249">
        <w:t xml:space="preserve"> </w:t>
      </w:r>
      <w:r w:rsidR="00DC4249" w:rsidRPr="00DC4249">
        <w:t>V případě, že se po tomto oznámení</w:t>
      </w:r>
      <w:r w:rsidR="009C1D00">
        <w:t xml:space="preserve"> zhotovitele</w:t>
      </w:r>
      <w:r w:rsidR="00DC4249" w:rsidRPr="00DC4249">
        <w:t xml:space="preserve"> </w:t>
      </w:r>
      <w:r w:rsidR="009C1D00">
        <w:t xml:space="preserve">ani </w:t>
      </w:r>
      <w:r w:rsidR="00DC4249" w:rsidRPr="00DC4249">
        <w:t xml:space="preserve">objednatel nevyjádří do 4 kalendářních dnů k předloženému soupisu v souladu </w:t>
      </w:r>
      <w:r w:rsidR="009C1D00">
        <w:t>s touto smlouvou</w:t>
      </w:r>
      <w:r w:rsidR="00DC4249" w:rsidRPr="00DC4249">
        <w:t>, považuje se soupis za odsouhlasený ze strany objednatele a zhotovitel je oprávněn v soupisu uvedené práce vyfakturovat.</w:t>
      </w:r>
    </w:p>
    <w:p w14:paraId="00C01615" w14:textId="77777777" w:rsidR="006F5194" w:rsidRPr="008B40AE" w:rsidRDefault="006F5194" w:rsidP="001C2664">
      <w:pPr>
        <w:pStyle w:val="KUsmlouva-4rove"/>
        <w:numPr>
          <w:ilvl w:val="3"/>
          <w:numId w:val="13"/>
        </w:numPr>
        <w:spacing w:before="120"/>
        <w:contextualSpacing/>
        <w:rPr>
          <w:b/>
        </w:rPr>
      </w:pPr>
      <w:r w:rsidRPr="008B40AE">
        <w:t xml:space="preserve">Pokud objednatel (TDS) nemá k předloženému soupisu provedených stavebních prací, dodávek a služeb a zjišťovacímu protokolu výhrady, vrátí je potvrzené zpět zhotoviteli neprodleně po provedení kontroly. </w:t>
      </w:r>
    </w:p>
    <w:p w14:paraId="641BE5CA" w14:textId="77777777" w:rsidR="006F5194" w:rsidRPr="008B40AE" w:rsidRDefault="006F5194" w:rsidP="001C2664">
      <w:pPr>
        <w:pStyle w:val="KUsmlouva-4rove"/>
        <w:numPr>
          <w:ilvl w:val="3"/>
          <w:numId w:val="13"/>
        </w:numPr>
        <w:spacing w:before="120"/>
        <w:contextualSpacing/>
        <w:rPr>
          <w:b/>
        </w:rPr>
      </w:pPr>
      <w:r w:rsidRPr="008B40AE">
        <w:t xml:space="preserve">V opačném případě objednatel prostřednictvím TDS </w:t>
      </w:r>
      <w:r w:rsidRPr="008B40AE">
        <w:rPr>
          <w:b/>
        </w:rPr>
        <w:t xml:space="preserve">vrátí </w:t>
      </w:r>
      <w:r w:rsidRPr="008B40AE">
        <w:t xml:space="preserve">soupis stavebních prací, dodávek a služeb a zjišťovací protokol </w:t>
      </w:r>
      <w:r w:rsidRPr="008B40AE">
        <w:rPr>
          <w:b/>
        </w:rPr>
        <w:t>ve lhůtě</w:t>
      </w:r>
      <w:r w:rsidRPr="008B40AE">
        <w:t xml:space="preserve"> </w:t>
      </w:r>
      <w:r w:rsidRPr="008B40AE">
        <w:rPr>
          <w:b/>
        </w:rPr>
        <w:t>4 kalendářních dnů</w:t>
      </w:r>
      <w:r w:rsidRPr="008B40AE">
        <w:t xml:space="preserve"> od jejich předložení s uvedením výhrad k přepracování zhotoviteli. </w:t>
      </w:r>
    </w:p>
    <w:p w14:paraId="1D4B5F23" w14:textId="77777777" w:rsidR="006F5194" w:rsidRPr="003D75BD" w:rsidRDefault="006F5194" w:rsidP="001C2664">
      <w:pPr>
        <w:pStyle w:val="KUsmlouva-4rove"/>
        <w:numPr>
          <w:ilvl w:val="3"/>
          <w:numId w:val="13"/>
        </w:numPr>
        <w:spacing w:before="120"/>
        <w:contextualSpacing/>
        <w:rPr>
          <w:b/>
        </w:rPr>
      </w:pPr>
      <w:r w:rsidRPr="003D75BD">
        <w:t xml:space="preserve">Zhotovitel je povinen předložit opravený soupis stavebních prací, dodávek a služeb a zjišťovací protokol objednateli opět prostřednictvím TDS </w:t>
      </w:r>
      <w:r w:rsidRPr="003D75BD">
        <w:rPr>
          <w:b/>
        </w:rPr>
        <w:t>do 3 kalendářních dnů</w:t>
      </w:r>
      <w:r w:rsidRPr="003D75BD">
        <w:t xml:space="preserve"> od jejich vrácení k přepracování. </w:t>
      </w:r>
    </w:p>
    <w:p w14:paraId="6F8D7E1B" w14:textId="3E4D9B26" w:rsidR="006F5194" w:rsidRPr="003D75BD" w:rsidRDefault="006F5194" w:rsidP="001C2664">
      <w:pPr>
        <w:pStyle w:val="KUsmlouva-4rove"/>
        <w:numPr>
          <w:ilvl w:val="3"/>
          <w:numId w:val="13"/>
        </w:numPr>
        <w:spacing w:before="120"/>
        <w:contextualSpacing/>
        <w:rPr>
          <w:b/>
        </w:rPr>
      </w:pPr>
      <w:r w:rsidRPr="003D75BD">
        <w:rPr>
          <w:b/>
        </w:rPr>
        <w:t>Nedojde-li ani následně mezi oběma stranami k dohodě</w:t>
      </w:r>
      <w:r w:rsidRPr="003D75BD">
        <w:t xml:space="preserve"> o odsouhlasení množství a druhu provedených stavebních prací, dodávek a služeb, je zhotovitel oprávněn fakturovat v příslušném fakturačním měsíci pouze ty práce, dodávky služby, u kterých nedošlo k rozporu. Sporná část bude řešena postupem dle čl. </w:t>
      </w:r>
      <w:r w:rsidR="00A11005">
        <w:fldChar w:fldCharType="begin"/>
      </w:r>
      <w:r w:rsidR="00A11005">
        <w:instrText xml:space="preserve"> REF _Ref319914761 \r \h </w:instrText>
      </w:r>
      <w:r w:rsidR="00A11005">
        <w:fldChar w:fldCharType="separate"/>
      </w:r>
      <w:r w:rsidR="00596345">
        <w:t>18</w:t>
      </w:r>
      <w:r w:rsidR="00A11005">
        <w:fldChar w:fldCharType="end"/>
      </w:r>
      <w:r w:rsidRPr="003D75BD">
        <w:t xml:space="preserve"> této smlouvy.</w:t>
      </w:r>
    </w:p>
    <w:p w14:paraId="222BBB16" w14:textId="092615D8" w:rsidR="006F5194" w:rsidRDefault="006F5194" w:rsidP="00FB2C12">
      <w:pPr>
        <w:pStyle w:val="KUsmlouva-2rove"/>
        <w:numPr>
          <w:ilvl w:val="1"/>
          <w:numId w:val="13"/>
        </w:numPr>
        <w:spacing w:after="0"/>
        <w:ind w:left="567" w:hanging="567"/>
        <w:contextualSpacing/>
        <w:rPr>
          <w:rStyle w:val="KUTun"/>
        </w:rPr>
      </w:pPr>
      <w:r w:rsidRPr="003D75BD">
        <w:rPr>
          <w:rStyle w:val="KUTun"/>
        </w:rPr>
        <w:t>Objednatelem schválený soupis provedených prací</w:t>
      </w:r>
      <w:r w:rsidR="00356B8F">
        <w:rPr>
          <w:rStyle w:val="KUTun"/>
        </w:rPr>
        <w:t xml:space="preserve"> a zjišťovací protokol</w:t>
      </w:r>
      <w:r w:rsidRPr="003D75BD">
        <w:rPr>
          <w:rStyle w:val="KUTun"/>
        </w:rPr>
        <w:t xml:space="preserve"> je součástí faktury. Bez t</w:t>
      </w:r>
      <w:r w:rsidR="008E5E13">
        <w:rPr>
          <w:rStyle w:val="KUTun"/>
        </w:rPr>
        <w:t>ěchto náležitostí</w:t>
      </w:r>
      <w:r w:rsidRPr="003D75BD">
        <w:rPr>
          <w:rStyle w:val="KUTun"/>
        </w:rPr>
        <w:t xml:space="preserve"> je faktura neúplná.</w:t>
      </w:r>
    </w:p>
    <w:p w14:paraId="1520C66E" w14:textId="77777777" w:rsidR="00E16F3B" w:rsidRPr="003D75BD" w:rsidRDefault="00E16F3B" w:rsidP="00E16F3B">
      <w:pPr>
        <w:pStyle w:val="KUsmlouva-2rove"/>
        <w:numPr>
          <w:ilvl w:val="0"/>
          <w:numId w:val="0"/>
        </w:numPr>
        <w:spacing w:after="0"/>
        <w:ind w:left="567"/>
        <w:contextualSpacing/>
        <w:rPr>
          <w:rStyle w:val="KUTun"/>
        </w:rPr>
      </w:pPr>
    </w:p>
    <w:p w14:paraId="02B4F66A" w14:textId="77777777" w:rsidR="006F5194" w:rsidRPr="003D75BD" w:rsidRDefault="006F5194" w:rsidP="00FB2C12">
      <w:pPr>
        <w:pStyle w:val="KUsmlouva-2rove"/>
        <w:numPr>
          <w:ilvl w:val="1"/>
          <w:numId w:val="13"/>
        </w:numPr>
        <w:spacing w:after="0"/>
        <w:ind w:left="567" w:hanging="567"/>
        <w:contextualSpacing/>
        <w:rPr>
          <w:rStyle w:val="KUTun"/>
        </w:rPr>
      </w:pPr>
      <w:r w:rsidRPr="003D75BD">
        <w:rPr>
          <w:rStyle w:val="KUTun"/>
        </w:rPr>
        <w:t>Fakturace:</w:t>
      </w:r>
    </w:p>
    <w:p w14:paraId="735DF58E" w14:textId="77777777" w:rsidR="006F5194" w:rsidRPr="003D75BD" w:rsidRDefault="006F5194" w:rsidP="001C2664">
      <w:pPr>
        <w:pStyle w:val="KUsmlouva-3rove"/>
        <w:numPr>
          <w:ilvl w:val="2"/>
          <w:numId w:val="13"/>
        </w:numPr>
        <w:spacing w:before="120" w:after="0"/>
        <w:contextualSpacing/>
        <w:rPr>
          <w:b/>
        </w:rPr>
      </w:pPr>
      <w:r w:rsidRPr="003D75BD">
        <w:t xml:space="preserve">Odsouhlasené faktury vystavené v souladu se zákonem o DPH musí být předány zhotovitelem objednateli nejpozději </w:t>
      </w:r>
      <w:r w:rsidRPr="00944A9F">
        <w:rPr>
          <w:b/>
        </w:rPr>
        <w:t>1</w:t>
      </w:r>
      <w:r w:rsidR="00D40150" w:rsidRPr="00944A9F">
        <w:rPr>
          <w:b/>
        </w:rPr>
        <w:t>3</w:t>
      </w:r>
      <w:r w:rsidRPr="00944A9F">
        <w:rPr>
          <w:b/>
        </w:rPr>
        <w:t xml:space="preserve">. kalendářní den </w:t>
      </w:r>
      <w:r w:rsidRPr="003D75BD">
        <w:t xml:space="preserve">ode dne uskutečnění zdanitelného plnění a řádně doloženy nezbytnými doklady, které umožní objednateli provést jejich kontrolu. Pokud bude faktura vrácena zhotoviteli </w:t>
      </w:r>
      <w:r w:rsidR="003E4C4D" w:rsidRPr="003D75BD">
        <w:t xml:space="preserve">prostřednictvím TDS </w:t>
      </w:r>
      <w:r w:rsidRPr="003D75BD">
        <w:t>k přepracování a tato opravená faktura nebude doručena objednateli nejpozději 1</w:t>
      </w:r>
      <w:r w:rsidR="00D40150" w:rsidRPr="003D75BD">
        <w:t>3</w:t>
      </w:r>
      <w:r w:rsidRPr="003D75BD">
        <w:t xml:space="preserve">. den ode dne uskutečnění zdanitelného plnění, nebude taková faktura objednatelem přijata </w:t>
      </w:r>
      <w:r w:rsidR="00624518" w:rsidRPr="003D75BD">
        <w:br/>
      </w:r>
      <w:r w:rsidRPr="003D75BD">
        <w:t>a provedené práce budou vypořádány až v následné faktuře.</w:t>
      </w:r>
    </w:p>
    <w:p w14:paraId="76A23981" w14:textId="77777777" w:rsidR="006F5194" w:rsidRPr="008B40AE" w:rsidRDefault="006F5194" w:rsidP="001C2664">
      <w:pPr>
        <w:pStyle w:val="KUsmlouva-3rove"/>
        <w:numPr>
          <w:ilvl w:val="2"/>
          <w:numId w:val="13"/>
        </w:numPr>
        <w:spacing w:before="120" w:after="0"/>
        <w:contextualSpacing/>
        <w:rPr>
          <w:b/>
        </w:rPr>
      </w:pPr>
      <w:bookmarkStart w:id="10" w:name="_Ref319915947"/>
      <w:r w:rsidRPr="003D75BD">
        <w:t xml:space="preserve">Splatnost faktur je </w:t>
      </w:r>
      <w:r w:rsidRPr="003D75BD">
        <w:rPr>
          <w:b/>
        </w:rPr>
        <w:t>30 dnů</w:t>
      </w:r>
      <w:r w:rsidRPr="003D75BD">
        <w:t xml:space="preserve"> ode dne jejich prokazatelného doručení do sídla objednatele. Smluvní strany se shodly, že</w:t>
      </w:r>
      <w:r w:rsidR="00DD19D3" w:rsidRPr="00E04E8D">
        <w:t xml:space="preserve"> v</w:t>
      </w:r>
      <w:r w:rsidRPr="008B40AE">
        <w:t xml:space="preserve"> případě nejasností ve věci data doručení faktury byla faktura doručena do sídla objednatele třetí den ode dne odeslání.</w:t>
      </w:r>
      <w:bookmarkEnd w:id="10"/>
      <w:r w:rsidRPr="008B40AE">
        <w:rPr>
          <w:bCs/>
        </w:rPr>
        <w:t xml:space="preserve"> </w:t>
      </w:r>
    </w:p>
    <w:p w14:paraId="4884F071" w14:textId="57E0464B" w:rsidR="006F5194" w:rsidRPr="008B40AE" w:rsidRDefault="006F5194" w:rsidP="001C2664">
      <w:pPr>
        <w:pStyle w:val="KUsmlouva-3rove"/>
        <w:numPr>
          <w:ilvl w:val="2"/>
          <w:numId w:val="13"/>
        </w:numPr>
        <w:spacing w:before="120" w:after="0"/>
        <w:contextualSpacing/>
        <w:rPr>
          <w:b/>
        </w:rPr>
      </w:pPr>
      <w:r w:rsidRPr="008B40AE">
        <w:t xml:space="preserve">Je-li </w:t>
      </w:r>
      <w:r w:rsidRPr="008B40AE">
        <w:rPr>
          <w:b/>
        </w:rPr>
        <w:t>oprávněnost fakturované částky</w:t>
      </w:r>
      <w:r w:rsidRPr="008B40AE">
        <w:t xml:space="preserve"> nebo její části objednatelem </w:t>
      </w:r>
      <w:r w:rsidRPr="008B40AE">
        <w:rPr>
          <w:b/>
        </w:rPr>
        <w:t>zpochybněna</w:t>
      </w:r>
      <w:r w:rsidRPr="008B40AE">
        <w:t xml:space="preserve">, je objednatel povinen tuto skutečnost do </w:t>
      </w:r>
      <w:r w:rsidRPr="008B40AE">
        <w:rPr>
          <w:b/>
        </w:rPr>
        <w:t>4 kalendářních dnů</w:t>
      </w:r>
      <w:r w:rsidRPr="008B40AE">
        <w:t xml:space="preserve"> písemně oznámit a vrátit </w:t>
      </w:r>
      <w:r w:rsidRPr="008B40AE">
        <w:lastRenderedPageBreak/>
        <w:t xml:space="preserve">nesprávně vystavenou fakturu zhotoviteli s uvedením důvodu nesprávnosti. Zhotovitel je v tomto případě povinen vystavit novou fakturu. Vystavením nové faktury běží </w:t>
      </w:r>
      <w:r w:rsidRPr="008B40AE">
        <w:rPr>
          <w:b/>
        </w:rPr>
        <w:t>nová lhůta splatnosti</w:t>
      </w:r>
      <w:r w:rsidRPr="008B40AE">
        <w:t xml:space="preserve"> dle </w:t>
      </w:r>
      <w:r w:rsidR="00F425A0">
        <w:t>čl</w:t>
      </w:r>
      <w:r w:rsidRPr="008B40AE">
        <w:t xml:space="preserve">. </w:t>
      </w:r>
      <w:r w:rsidRPr="008B40AE">
        <w:fldChar w:fldCharType="begin"/>
      </w:r>
      <w:r w:rsidRPr="003D75BD">
        <w:instrText xml:space="preserve"> REF _Ref319915947 \r \h  \* MERGEFORMAT </w:instrText>
      </w:r>
      <w:r w:rsidRPr="008B40AE">
        <w:fldChar w:fldCharType="separate"/>
      </w:r>
      <w:r w:rsidR="00596345">
        <w:t>7.10.2</w:t>
      </w:r>
      <w:r w:rsidRPr="008B40AE">
        <w:fldChar w:fldCharType="end"/>
      </w:r>
      <w:bookmarkStart w:id="11" w:name="_Toc527338581"/>
      <w:r w:rsidRPr="008B40AE">
        <w:t>. Zhotovitel bere na vědomí, že v případě oprávněného vrácení faktury nemá nárok na úrok z prodlení dle čl.</w:t>
      </w:r>
      <w:bookmarkEnd w:id="11"/>
      <w:r w:rsidR="00092124">
        <w:t xml:space="preserve"> </w:t>
      </w:r>
      <w:r w:rsidR="00A11005">
        <w:fldChar w:fldCharType="begin"/>
      </w:r>
      <w:r w:rsidR="00A11005">
        <w:instrText xml:space="preserve"> REF _Ref372283607 \r \h </w:instrText>
      </w:r>
      <w:r w:rsidR="00A11005">
        <w:fldChar w:fldCharType="separate"/>
      </w:r>
      <w:r w:rsidR="00596345">
        <w:t>16</w:t>
      </w:r>
      <w:r w:rsidR="00A11005">
        <w:fldChar w:fldCharType="end"/>
      </w:r>
      <w:r w:rsidR="00092124">
        <w:t>6</w:t>
      </w:r>
      <w:r w:rsidR="00655C19">
        <w:t>.</w:t>
      </w:r>
      <w:r w:rsidRPr="008B40AE">
        <w:t xml:space="preserve"> této smlouvy.</w:t>
      </w:r>
    </w:p>
    <w:p w14:paraId="2F08EC27" w14:textId="77777777" w:rsidR="006F5194" w:rsidRPr="008B40AE" w:rsidRDefault="006F5194" w:rsidP="001C2664">
      <w:pPr>
        <w:pStyle w:val="KUsmlouva-3rove"/>
        <w:numPr>
          <w:ilvl w:val="2"/>
          <w:numId w:val="13"/>
        </w:numPr>
        <w:spacing w:before="120" w:after="0"/>
        <w:contextualSpacing/>
      </w:pPr>
      <w:r w:rsidRPr="008B40AE">
        <w:t>Cena za dílo nebo jeho dílčí část je uhrazena dnem připsání příslušné částky na účet poskytovatele platebních služeb zhotovitele. </w:t>
      </w:r>
    </w:p>
    <w:p w14:paraId="04586A7D" w14:textId="77777777" w:rsidR="006F5194" w:rsidRPr="008B40AE" w:rsidRDefault="006F5194" w:rsidP="001C2664">
      <w:pPr>
        <w:pStyle w:val="KUsmlouva-3rove"/>
        <w:numPr>
          <w:ilvl w:val="2"/>
          <w:numId w:val="13"/>
        </w:numPr>
        <w:spacing w:before="120" w:after="0"/>
        <w:contextualSpacing/>
        <w:rPr>
          <w:b/>
        </w:rPr>
      </w:pPr>
      <w:r w:rsidRPr="008B40AE">
        <w:t>Případné dosud nevyúčtované dílčí faktury a smluvní sankce budou vypořádány v konečné faktuře.</w:t>
      </w:r>
    </w:p>
    <w:p w14:paraId="4EF9FA7A" w14:textId="77777777" w:rsidR="006F5194" w:rsidRPr="003D75BD" w:rsidRDefault="006F5194" w:rsidP="005F427F">
      <w:pPr>
        <w:pStyle w:val="KUsmlouva-2rove"/>
        <w:numPr>
          <w:ilvl w:val="1"/>
          <w:numId w:val="13"/>
        </w:numPr>
        <w:spacing w:after="0"/>
        <w:ind w:left="567" w:hanging="567"/>
        <w:contextualSpacing/>
        <w:rPr>
          <w:b/>
        </w:rPr>
      </w:pPr>
      <w:r w:rsidRPr="003D75BD">
        <w:t xml:space="preserve">Smluvní strany se dohodly na </w:t>
      </w:r>
      <w:r w:rsidRPr="003D75BD">
        <w:rPr>
          <w:b/>
        </w:rPr>
        <w:t>pozastávce</w:t>
      </w:r>
      <w:r w:rsidRPr="003D75BD">
        <w:t xml:space="preserve"> ve výši </w:t>
      </w:r>
      <w:r w:rsidR="008E6EC0">
        <w:rPr>
          <w:b/>
        </w:rPr>
        <w:t>10</w:t>
      </w:r>
      <w:r w:rsidRPr="003D75BD">
        <w:rPr>
          <w:b/>
        </w:rPr>
        <w:t xml:space="preserve"> %</w:t>
      </w:r>
      <w:r w:rsidRPr="003D75BD">
        <w:t xml:space="preserve"> z ceny díla bez DPH dle této smlouvy. Objednatel uhradí faktury až do výše </w:t>
      </w:r>
      <w:r w:rsidRPr="003D75BD">
        <w:rPr>
          <w:b/>
        </w:rPr>
        <w:t>9</w:t>
      </w:r>
      <w:r w:rsidR="008E6EC0">
        <w:rPr>
          <w:b/>
        </w:rPr>
        <w:t>0</w:t>
      </w:r>
      <w:r w:rsidRPr="003D75BD">
        <w:rPr>
          <w:b/>
        </w:rPr>
        <w:t> %</w:t>
      </w:r>
      <w:r w:rsidRPr="003D75BD">
        <w:t xml:space="preserve"> celkové ceny bez DPH a DPH v plné výši. </w:t>
      </w:r>
      <w:r w:rsidRPr="003D75BD">
        <w:rPr>
          <w:b/>
        </w:rPr>
        <w:t>Pozastávka bude uvolněna takto</w:t>
      </w:r>
      <w:r w:rsidRPr="003D75BD">
        <w:t>:</w:t>
      </w:r>
    </w:p>
    <w:p w14:paraId="670AF595" w14:textId="77777777" w:rsidR="006F5194" w:rsidRPr="00B85053" w:rsidRDefault="008E6EC0" w:rsidP="001C2664">
      <w:pPr>
        <w:pStyle w:val="KUsmlouva-3rove"/>
        <w:numPr>
          <w:ilvl w:val="2"/>
          <w:numId w:val="13"/>
        </w:numPr>
        <w:spacing w:before="120" w:after="0"/>
        <w:contextualSpacing/>
      </w:pPr>
      <w:r>
        <w:rPr>
          <w:b/>
        </w:rPr>
        <w:t>10</w:t>
      </w:r>
      <w:r w:rsidR="000830AB" w:rsidRPr="003D75BD">
        <w:rPr>
          <w:b/>
        </w:rPr>
        <w:t xml:space="preserve"> </w:t>
      </w:r>
      <w:r w:rsidR="006F5194" w:rsidRPr="003D75BD">
        <w:rPr>
          <w:b/>
        </w:rPr>
        <w:t>%</w:t>
      </w:r>
      <w:r w:rsidR="006F5194" w:rsidRPr="003D75BD">
        <w:t xml:space="preserve"> ze smluvní ceny díla bez DPH bude uvolněno po odstranění všech vad a nedodělků, které byly zjištěny v rámci přejímacího řízení a uvedeny v protokolu o předání a převzetí </w:t>
      </w:r>
      <w:r w:rsidR="006F5194" w:rsidRPr="00B85053">
        <w:t>díla.</w:t>
      </w:r>
    </w:p>
    <w:p w14:paraId="2A7C381C" w14:textId="77777777" w:rsidR="006F5194" w:rsidRPr="00B85053" w:rsidRDefault="006F5194" w:rsidP="00FB2C12">
      <w:pPr>
        <w:pStyle w:val="KUsmlouva-2rove"/>
        <w:numPr>
          <w:ilvl w:val="1"/>
          <w:numId w:val="13"/>
        </w:numPr>
        <w:spacing w:after="0"/>
        <w:ind w:left="567" w:hanging="567"/>
        <w:contextualSpacing/>
        <w:rPr>
          <w:rStyle w:val="KUTun"/>
        </w:rPr>
      </w:pPr>
      <w:bookmarkStart w:id="12" w:name="_Ref372784714"/>
      <w:r w:rsidRPr="00B85053">
        <w:rPr>
          <w:rStyle w:val="KUTun"/>
        </w:rPr>
        <w:t>Bankovní záruky:</w:t>
      </w:r>
      <w:bookmarkEnd w:id="12"/>
    </w:p>
    <w:p w14:paraId="7A8161FC" w14:textId="6AE83277" w:rsidR="006F5194" w:rsidRPr="00DA1759" w:rsidRDefault="006F5194" w:rsidP="001C2664">
      <w:pPr>
        <w:pStyle w:val="KUsmlouva-3rove"/>
        <w:numPr>
          <w:ilvl w:val="2"/>
          <w:numId w:val="13"/>
        </w:numPr>
        <w:spacing w:before="120" w:after="0"/>
        <w:contextualSpacing/>
      </w:pPr>
      <w:bookmarkStart w:id="13" w:name="_Ref26966017"/>
      <w:r w:rsidRPr="003D75BD">
        <w:t xml:space="preserve">Objednatel požaduje a zhotovitel je povinen nejpozději </w:t>
      </w:r>
      <w:r w:rsidR="008B11B3">
        <w:t>ke dni protokolárního převzetí staveniště</w:t>
      </w:r>
      <w:r w:rsidRPr="003D75BD">
        <w:t xml:space="preserve"> předložit bankovní záruku ve smyslu § 2029 a n. občanského zákoníku originál záruční listiny vystavený bankovním ústavem se sídlem nebo pobočkou v </w:t>
      </w:r>
      <w:r w:rsidR="00FA53EC" w:rsidRPr="003D75BD">
        <w:t xml:space="preserve">ČR – </w:t>
      </w:r>
      <w:r w:rsidR="00FA53EC" w:rsidRPr="00220303">
        <w:rPr>
          <w:b/>
        </w:rPr>
        <w:t>ve</w:t>
      </w:r>
      <w:r w:rsidRPr="00220303">
        <w:rPr>
          <w:b/>
        </w:rPr>
        <w:t xml:space="preserve"> výši min.</w:t>
      </w:r>
      <w:r w:rsidRPr="00220303">
        <w:t> </w:t>
      </w:r>
      <w:r w:rsidR="00AD03BC" w:rsidRPr="002125BB">
        <w:rPr>
          <w:b/>
        </w:rPr>
        <w:t>1</w:t>
      </w:r>
      <w:r w:rsidR="009502DC" w:rsidRPr="002125BB">
        <w:rPr>
          <w:b/>
        </w:rPr>
        <w:t>.</w:t>
      </w:r>
      <w:r w:rsidR="00AD6569">
        <w:rPr>
          <w:b/>
        </w:rPr>
        <w:t>000</w:t>
      </w:r>
      <w:r w:rsidR="00FB2C12" w:rsidRPr="002125BB">
        <w:rPr>
          <w:b/>
        </w:rPr>
        <w:t xml:space="preserve">.000,- </w:t>
      </w:r>
      <w:r w:rsidR="00FB2C12" w:rsidRPr="003D75BD">
        <w:rPr>
          <w:b/>
        </w:rPr>
        <w:t>K</w:t>
      </w:r>
      <w:r w:rsidRPr="003D75BD">
        <w:rPr>
          <w:b/>
        </w:rPr>
        <w:t>č.</w:t>
      </w:r>
      <w:r w:rsidRPr="003D75BD">
        <w:t xml:space="preserve"> Bankovní záruka bude krýt finanční nároky objednatele za zhotovitelem, které vzniknou objednateli </w:t>
      </w:r>
      <w:r w:rsidRPr="00CE099B">
        <w:t>z důvodu porušení povinností zhotovitele týkajících se řádného provádění díla v předepsané kvalitě a smluvené době plnění,</w:t>
      </w:r>
      <w:r w:rsidRPr="003D75BD">
        <w:t xml:space="preserve"> které zhotovitel nesplnil ani po předchozí výzvě objednatele. </w:t>
      </w:r>
      <w:r w:rsidRPr="003D75BD">
        <w:rPr>
          <w:snapToGrid w:val="0"/>
        </w:rPr>
        <w:t>Z této bankovní záruky musí vyplývat právo objednatele čerpat finanční prostředky v případě porušení povinností zhotovitele v průběhu</w:t>
      </w:r>
      <w:r w:rsidRPr="003D75BD">
        <w:t xml:space="preserve"> provádění díla. </w:t>
      </w:r>
      <w:r w:rsidRPr="00DA1759">
        <w:t xml:space="preserve">Bankovní záruka musí být </w:t>
      </w:r>
      <w:r w:rsidRPr="00DA1759">
        <w:rPr>
          <w:b/>
        </w:rPr>
        <w:t xml:space="preserve">účinná do termínu </w:t>
      </w:r>
      <w:r w:rsidR="00D14679">
        <w:rPr>
          <w:b/>
        </w:rPr>
        <w:t xml:space="preserve">alespoň </w:t>
      </w:r>
      <w:r w:rsidR="00052933">
        <w:rPr>
          <w:b/>
        </w:rPr>
        <w:t xml:space="preserve">1 měsíc </w:t>
      </w:r>
      <w:r w:rsidR="00C64B87">
        <w:rPr>
          <w:b/>
        </w:rPr>
        <w:t xml:space="preserve">po </w:t>
      </w:r>
      <w:r w:rsidRPr="00DA1759">
        <w:rPr>
          <w:b/>
        </w:rPr>
        <w:t>dokončení (předání a převzetí) díla</w:t>
      </w:r>
      <w:r w:rsidRPr="00DA1759">
        <w:rPr>
          <w:snapToGrid w:val="0"/>
        </w:rPr>
        <w:t xml:space="preserve"> </w:t>
      </w:r>
      <w:r w:rsidRPr="00DA1759">
        <w:rPr>
          <w:b/>
          <w:bCs/>
          <w:snapToGrid w:val="0"/>
        </w:rPr>
        <w:t>a bude z</w:t>
      </w:r>
      <w:r w:rsidRPr="00DA1759">
        <w:rPr>
          <w:b/>
          <w:bCs/>
        </w:rPr>
        <w:t>hotoviteli</w:t>
      </w:r>
      <w:r w:rsidRPr="00DA1759">
        <w:t xml:space="preserve"> </w:t>
      </w:r>
      <w:r w:rsidRPr="00DA1759">
        <w:rPr>
          <w:b/>
        </w:rPr>
        <w:t>vrácena (uvolněna) po podpisu protokolu o převzetí</w:t>
      </w:r>
      <w:r w:rsidR="006807D9" w:rsidRPr="00DA1759">
        <w:rPr>
          <w:b/>
        </w:rPr>
        <w:t xml:space="preserve"> díla</w:t>
      </w:r>
      <w:r w:rsidRPr="00DA1759">
        <w:rPr>
          <w:b/>
        </w:rPr>
        <w:t xml:space="preserve"> oběma smluvními stranami a současně po předložení</w:t>
      </w:r>
      <w:r w:rsidR="009B6A01" w:rsidRPr="00DA1759">
        <w:rPr>
          <w:b/>
        </w:rPr>
        <w:t xml:space="preserve"> originálu</w:t>
      </w:r>
      <w:r w:rsidRPr="00DA1759">
        <w:rPr>
          <w:b/>
        </w:rPr>
        <w:t xml:space="preserve"> bankovní záruky za splnění povinností zhotovitelem ze záruky za jakost</w:t>
      </w:r>
      <w:r w:rsidRPr="00DA1759">
        <w:t>. Bankovní záruka musí být neodvolatelná, bezpodmínečná, vyplatitelná na první požadavek objednatele bez toho, aby banka zkoumala důvody požadovaného čerpání.</w:t>
      </w:r>
      <w:r w:rsidRPr="00DA1759">
        <w:rPr>
          <w:i/>
        </w:rPr>
        <w:t xml:space="preserve"> </w:t>
      </w:r>
      <w:r w:rsidRPr="00DA1759">
        <w:rPr>
          <w:snapToGrid w:val="0"/>
        </w:rPr>
        <w:t>Pokud zhotovitel tuto bankovní záruku ve sjednané výši a ve sjednané lhůtě nepředloží, bude to považováno za podstatné porušení smlouvy a objednatel má právo od této smlouvy o dílo odstoupit.</w:t>
      </w:r>
      <w:bookmarkEnd w:id="13"/>
    </w:p>
    <w:p w14:paraId="5098FC41" w14:textId="5224F87E" w:rsidR="00FE6032" w:rsidRPr="00DA1759" w:rsidRDefault="004D36B3" w:rsidP="001C2664">
      <w:pPr>
        <w:pStyle w:val="KUsmlouva-3rove"/>
        <w:numPr>
          <w:ilvl w:val="2"/>
          <w:numId w:val="13"/>
        </w:numPr>
        <w:spacing w:before="120" w:after="0"/>
        <w:contextualSpacing/>
      </w:pPr>
      <w:r w:rsidRPr="00DA1759">
        <w:t xml:space="preserve">Objednatel požaduje a zhotovitel je povinen </w:t>
      </w:r>
      <w:r w:rsidR="00B47577" w:rsidRPr="00DA1759">
        <w:t xml:space="preserve">nejpozději </w:t>
      </w:r>
      <w:r w:rsidRPr="00DA1759">
        <w:t xml:space="preserve">před podpisem smlouvy předložit originál závazného příslibu banky k poskytnutí bankovní záruky specifikované v čl. </w:t>
      </w:r>
      <w:r w:rsidRPr="00DA1759">
        <w:fldChar w:fldCharType="begin"/>
      </w:r>
      <w:r w:rsidRPr="00DA1759">
        <w:instrText xml:space="preserve"> REF _Ref26966017 \r \h </w:instrText>
      </w:r>
      <w:r w:rsidRPr="00DA1759">
        <w:fldChar w:fldCharType="separate"/>
      </w:r>
      <w:r w:rsidR="00596345">
        <w:t>7.12.1</w:t>
      </w:r>
      <w:r w:rsidRPr="00DA1759">
        <w:fldChar w:fldCharType="end"/>
      </w:r>
      <w:r w:rsidRPr="00DA1759">
        <w:t>.</w:t>
      </w:r>
      <w:r w:rsidR="00D4421B" w:rsidRPr="00DA1759">
        <w:t xml:space="preserve"> nebo přímo originál bankovní záruky specifikované v předchozím odstavci této smlouvy</w:t>
      </w:r>
      <w:r w:rsidR="00C8669F" w:rsidRPr="00DA1759">
        <w:t>.</w:t>
      </w:r>
    </w:p>
    <w:p w14:paraId="18121F42" w14:textId="00FBCE99" w:rsidR="006F5194" w:rsidRPr="003D75BD" w:rsidRDefault="006F5194" w:rsidP="001C2664">
      <w:pPr>
        <w:pStyle w:val="KUsmlouva-3rove"/>
        <w:numPr>
          <w:ilvl w:val="2"/>
          <w:numId w:val="13"/>
        </w:numPr>
        <w:spacing w:before="120" w:after="0"/>
        <w:contextualSpacing/>
        <w:rPr>
          <w:b/>
        </w:rPr>
      </w:pPr>
      <w:bookmarkStart w:id="14" w:name="_Ref61604798"/>
      <w:r w:rsidRPr="00DA1759">
        <w:rPr>
          <w:snapToGrid w:val="0"/>
        </w:rPr>
        <w:t xml:space="preserve">K zajištění splnění závazků zhotovitele vyplývajících z poskytnuté záruky za jakost zhotovitel předá objednateli bankovní záruku ve smyslu § 2029 a n. občanského zákoníku </w:t>
      </w:r>
      <w:r w:rsidRPr="00DA1759">
        <w:rPr>
          <w:b/>
          <w:snapToGrid w:val="0"/>
        </w:rPr>
        <w:t>ve výši </w:t>
      </w:r>
      <w:r w:rsidR="007C26B0" w:rsidRPr="00DA1759">
        <w:rPr>
          <w:b/>
          <w:snapToGrid w:val="0"/>
        </w:rPr>
        <w:t>2</w:t>
      </w:r>
      <w:r w:rsidR="000830AB" w:rsidRPr="00DA1759">
        <w:rPr>
          <w:b/>
        </w:rPr>
        <w:t>.</w:t>
      </w:r>
      <w:r w:rsidR="00AD6569" w:rsidRPr="00DA1759">
        <w:rPr>
          <w:b/>
        </w:rPr>
        <w:t>000</w:t>
      </w:r>
      <w:r w:rsidR="00FB2C12" w:rsidRPr="00DA1759">
        <w:rPr>
          <w:b/>
        </w:rPr>
        <w:t>.000,-</w:t>
      </w:r>
      <w:r w:rsidRPr="00DA1759">
        <w:rPr>
          <w:b/>
        </w:rPr>
        <w:t xml:space="preserve"> Kč</w:t>
      </w:r>
      <w:r w:rsidRPr="00DA1759">
        <w:rPr>
          <w:snapToGrid w:val="0"/>
        </w:rPr>
        <w:t xml:space="preserve"> platnou </w:t>
      </w:r>
      <w:r w:rsidRPr="00DA1759">
        <w:rPr>
          <w:b/>
          <w:snapToGrid w:val="0"/>
        </w:rPr>
        <w:t xml:space="preserve">po celou dobu </w:t>
      </w:r>
      <w:r w:rsidRPr="00DA1759">
        <w:rPr>
          <w:b/>
        </w:rPr>
        <w:t>běhu záruční doby</w:t>
      </w:r>
      <w:r w:rsidRPr="00DA1759">
        <w:rPr>
          <w:b/>
          <w:snapToGrid w:val="0"/>
        </w:rPr>
        <w:t>.</w:t>
      </w:r>
      <w:r w:rsidRPr="00DA1759">
        <w:rPr>
          <w:snapToGrid w:val="0"/>
        </w:rPr>
        <w:t xml:space="preserve"> Z této bankovní záruky musí vyplývat právo objednatele čerpat finanční prostředky v případě porušení povinností zhotovitele v průběhu záruční doby. Bankovní záruku předloží zhotovitel objednateli </w:t>
      </w:r>
      <w:r w:rsidRPr="00DA1759">
        <w:rPr>
          <w:b/>
          <w:snapToGrid w:val="0"/>
        </w:rPr>
        <w:t xml:space="preserve">v originále listiny nejpozději </w:t>
      </w:r>
      <w:r w:rsidR="008403F5" w:rsidRPr="00DA1759">
        <w:rPr>
          <w:b/>
          <w:snapToGrid w:val="0"/>
        </w:rPr>
        <w:t>ke dni protokolárního předání a převzetí díla</w:t>
      </w:r>
      <w:r w:rsidRPr="00DA1759">
        <w:rPr>
          <w:snapToGrid w:val="0"/>
        </w:rPr>
        <w:t xml:space="preserve">, o čemž bude učiněn zápis v protokole o převzetí včetně uvedení data předložení této záruky. </w:t>
      </w:r>
      <w:r w:rsidR="0008641C" w:rsidRPr="00DA1759">
        <w:t xml:space="preserve">V případě porušení této povinnosti je objednatel oprávněn </w:t>
      </w:r>
      <w:r w:rsidR="0008641C" w:rsidRPr="00F05B1C">
        <w:t xml:space="preserve">čerpat bankovní záruku </w:t>
      </w:r>
      <w:r w:rsidR="0008641C">
        <w:t>dle čl. 7.12.1.</w:t>
      </w:r>
      <w:r w:rsidR="0008641C" w:rsidRPr="00F05B1C">
        <w:t xml:space="preserve"> v plné výši a ponechat si ji jako jistotu za řádné plnění povinností zhotovitele, vyplývajících ze záruky dle této smlouvy. Jistota nebo její zbylá část bude zhotoviteli vyplacena do 10 pracovních dnů od předání řádně vystavené bankovní záruky </w:t>
      </w:r>
      <w:r w:rsidR="0008641C">
        <w:t xml:space="preserve">za jakost podle tohoto odstavce. </w:t>
      </w:r>
      <w:r w:rsidRPr="003D75BD">
        <w:t>Bankovní záruka</w:t>
      </w:r>
      <w:r w:rsidR="009E1AB9">
        <w:t xml:space="preserve"> za jakost</w:t>
      </w:r>
      <w:r w:rsidRPr="003D75BD">
        <w:t xml:space="preserve"> musí být neodvolatelná, bezpodmínečná, vyplatitelná na první požadavek objednatele bez toho, aby banka zkoumala důvody požadovaného čerpání.</w:t>
      </w:r>
      <w:bookmarkEnd w:id="14"/>
      <w:r w:rsidR="00F05B1C" w:rsidRPr="00F05B1C">
        <w:t xml:space="preserve"> </w:t>
      </w:r>
    </w:p>
    <w:p w14:paraId="0A45F20F" w14:textId="77777777" w:rsidR="006F5194" w:rsidRPr="003D75BD" w:rsidRDefault="006F5194" w:rsidP="005E3960">
      <w:pPr>
        <w:pStyle w:val="KUsmlouva-2rove"/>
        <w:numPr>
          <w:ilvl w:val="1"/>
          <w:numId w:val="13"/>
        </w:numPr>
        <w:spacing w:after="0"/>
        <w:ind w:left="567" w:hanging="425"/>
        <w:contextualSpacing/>
        <w:rPr>
          <w:b/>
        </w:rPr>
      </w:pPr>
      <w:r w:rsidRPr="003D75BD">
        <w:t>Zhotovitel prohlašuje, že:</w:t>
      </w:r>
    </w:p>
    <w:p w14:paraId="3863DD13" w14:textId="77777777" w:rsidR="006F5194" w:rsidRPr="003D75BD" w:rsidRDefault="006F5194" w:rsidP="001C2664">
      <w:pPr>
        <w:pStyle w:val="KUsmlouva-3rove"/>
        <w:numPr>
          <w:ilvl w:val="2"/>
          <w:numId w:val="13"/>
        </w:numPr>
        <w:spacing w:before="120" w:after="0"/>
        <w:contextualSpacing/>
        <w:rPr>
          <w:snapToGrid w:val="0"/>
        </w:rPr>
      </w:pPr>
      <w:r w:rsidRPr="003D75BD">
        <w:rPr>
          <w:snapToGrid w:val="0"/>
        </w:rPr>
        <w:t>nemá v úmyslu nezaplatit daň z přidané hodnoty u zdanitelného plnění podle této smlouvy,</w:t>
      </w:r>
    </w:p>
    <w:p w14:paraId="6A250182" w14:textId="77777777" w:rsidR="006F5194" w:rsidRPr="003D75BD" w:rsidRDefault="006F5194" w:rsidP="001C2664">
      <w:pPr>
        <w:pStyle w:val="KUsmlouva-3rove"/>
        <w:numPr>
          <w:ilvl w:val="2"/>
          <w:numId w:val="13"/>
        </w:numPr>
        <w:spacing w:before="120" w:after="0"/>
        <w:contextualSpacing/>
        <w:rPr>
          <w:snapToGrid w:val="0"/>
        </w:rPr>
      </w:pPr>
      <w:r w:rsidRPr="003D75BD">
        <w:rPr>
          <w:snapToGrid w:val="0"/>
        </w:rPr>
        <w:t>mu nejsou známy skutečnosti, nasvědčující tomu, že se dostane do postavení, kdy nemůže daň zaplatit a ani se ke dni podpisu této smlouvy v takovém postavení nenachází,</w:t>
      </w:r>
    </w:p>
    <w:p w14:paraId="28B7CFBD" w14:textId="77777777" w:rsidR="006F5194" w:rsidRPr="003D75BD" w:rsidRDefault="006F5194" w:rsidP="001C2664">
      <w:pPr>
        <w:pStyle w:val="KUsmlouva-3rove"/>
        <w:numPr>
          <w:ilvl w:val="2"/>
          <w:numId w:val="13"/>
        </w:numPr>
        <w:spacing w:before="120" w:after="0"/>
        <w:contextualSpacing/>
        <w:rPr>
          <w:snapToGrid w:val="0"/>
        </w:rPr>
      </w:pPr>
      <w:r w:rsidRPr="003D75BD">
        <w:rPr>
          <w:snapToGrid w:val="0"/>
        </w:rPr>
        <w:t>nezkrátí daň nebo nevyláká daňovou výhodu</w:t>
      </w:r>
      <w:r w:rsidR="00946519" w:rsidRPr="003D75BD">
        <w:rPr>
          <w:snapToGrid w:val="0"/>
        </w:rPr>
        <w:t>,</w:t>
      </w:r>
    </w:p>
    <w:p w14:paraId="2EA954A3" w14:textId="77777777" w:rsidR="006F5194" w:rsidRPr="003D75BD" w:rsidRDefault="006F5194" w:rsidP="001C2664">
      <w:pPr>
        <w:pStyle w:val="KUsmlouva-3rove"/>
        <w:numPr>
          <w:ilvl w:val="2"/>
          <w:numId w:val="13"/>
        </w:numPr>
        <w:spacing w:before="120" w:after="0"/>
        <w:contextualSpacing/>
        <w:rPr>
          <w:snapToGrid w:val="0"/>
        </w:rPr>
      </w:pPr>
      <w:r w:rsidRPr="003D75BD">
        <w:rPr>
          <w:snapToGrid w:val="0"/>
        </w:rPr>
        <w:lastRenderedPageBreak/>
        <w:t>úplata za plnění dle smlouvy nebude poskytnuta zcela nebo zčásti bezhotovostním převodem na účet vedený poskytovatelem platebních služeb mimo tuzemsko</w:t>
      </w:r>
    </w:p>
    <w:p w14:paraId="3120B5ED" w14:textId="77777777" w:rsidR="006F5194" w:rsidRPr="003D75BD" w:rsidRDefault="006F5194" w:rsidP="001C2664">
      <w:pPr>
        <w:pStyle w:val="KUsmlouva-3rove"/>
        <w:numPr>
          <w:ilvl w:val="2"/>
          <w:numId w:val="13"/>
        </w:numPr>
        <w:spacing w:before="120" w:after="0"/>
        <w:contextualSpacing/>
        <w:rPr>
          <w:snapToGrid w:val="0"/>
        </w:rPr>
      </w:pPr>
      <w:r w:rsidRPr="003D75BD">
        <w:rPr>
          <w:snapToGrid w:val="0"/>
        </w:rPr>
        <w:t>nebude nespolehlivým plátcem,</w:t>
      </w:r>
    </w:p>
    <w:p w14:paraId="4EF00E3A" w14:textId="77777777" w:rsidR="006F5194" w:rsidRPr="003D75BD" w:rsidRDefault="006F5194" w:rsidP="001C2664">
      <w:pPr>
        <w:pStyle w:val="KUsmlouva-3rove"/>
        <w:numPr>
          <w:ilvl w:val="2"/>
          <w:numId w:val="13"/>
        </w:numPr>
        <w:spacing w:before="120" w:after="0"/>
        <w:contextualSpacing/>
        <w:rPr>
          <w:snapToGrid w:val="0"/>
        </w:rPr>
      </w:pPr>
      <w:r w:rsidRPr="003D75BD">
        <w:rPr>
          <w:snapToGrid w:val="0"/>
        </w:rPr>
        <w:t>bude mít u správce daně registrován bankovní účet používaný pro ekonomickou činnost,</w:t>
      </w:r>
    </w:p>
    <w:p w14:paraId="6A5EABB2" w14:textId="77777777" w:rsidR="006F5194" w:rsidRPr="003D75BD" w:rsidRDefault="006F5194" w:rsidP="001C2664">
      <w:pPr>
        <w:pStyle w:val="KUsmlouva-3rove"/>
        <w:numPr>
          <w:ilvl w:val="2"/>
          <w:numId w:val="13"/>
        </w:numPr>
        <w:spacing w:before="120" w:after="0"/>
        <w:contextualSpacing/>
        <w:rPr>
          <w:snapToGrid w:val="0"/>
        </w:rPr>
      </w:pPr>
      <w:r w:rsidRPr="003D75BD">
        <w:rPr>
          <w:snapToGrid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4CEDC9B1" w14:textId="77777777" w:rsidR="000F1CB5" w:rsidRDefault="006F5194" w:rsidP="00EA071A">
      <w:pPr>
        <w:pStyle w:val="KUsmlouva-3rove"/>
        <w:numPr>
          <w:ilvl w:val="2"/>
          <w:numId w:val="13"/>
        </w:numPr>
        <w:spacing w:before="120" w:after="0"/>
        <w:contextualSpacing/>
        <w:rPr>
          <w:snapToGrid w:val="0"/>
        </w:rPr>
      </w:pPr>
      <w:r w:rsidRPr="003D75BD">
        <w:rPr>
          <w:snapToGrid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595F7912" w14:textId="77777777" w:rsidR="00256296" w:rsidRPr="00EA071A" w:rsidRDefault="00256296" w:rsidP="00256296">
      <w:pPr>
        <w:pStyle w:val="KUsmlouva-3rove"/>
        <w:numPr>
          <w:ilvl w:val="0"/>
          <w:numId w:val="0"/>
        </w:numPr>
        <w:spacing w:before="120" w:after="0"/>
        <w:ind w:left="1080"/>
        <w:contextualSpacing/>
        <w:rPr>
          <w:snapToGrid w:val="0"/>
        </w:rPr>
      </w:pPr>
    </w:p>
    <w:p w14:paraId="3EB4855A" w14:textId="77777777" w:rsidR="006F5194" w:rsidRPr="003D75BD" w:rsidRDefault="006F5194" w:rsidP="001C2664">
      <w:pPr>
        <w:pStyle w:val="KUsmlouva-1rove"/>
        <w:numPr>
          <w:ilvl w:val="0"/>
          <w:numId w:val="13"/>
        </w:numPr>
        <w:spacing w:before="120" w:after="0"/>
        <w:ind w:hanging="720"/>
        <w:jc w:val="left"/>
        <w:rPr>
          <w:rFonts w:cs="Arial"/>
          <w:sz w:val="28"/>
        </w:rPr>
      </w:pPr>
      <w:r w:rsidRPr="003D75BD">
        <w:rPr>
          <w:rFonts w:cs="Arial"/>
          <w:sz w:val="28"/>
        </w:rPr>
        <w:t>SPOLUPŮSOBENÍ OBJEDNATELE</w:t>
      </w:r>
    </w:p>
    <w:p w14:paraId="2E6C910F" w14:textId="77777777" w:rsidR="006F5194" w:rsidRPr="003D75BD" w:rsidRDefault="006F5194" w:rsidP="001C2664">
      <w:pPr>
        <w:pStyle w:val="KUsmlouva-2rove"/>
        <w:numPr>
          <w:ilvl w:val="1"/>
          <w:numId w:val="13"/>
        </w:numPr>
        <w:spacing w:after="0"/>
        <w:ind w:left="567" w:hanging="567"/>
        <w:contextualSpacing/>
        <w:rPr>
          <w:b/>
        </w:rPr>
      </w:pPr>
      <w:r w:rsidRPr="003D75BD">
        <w:rPr>
          <w:b/>
        </w:rPr>
        <w:t xml:space="preserve">Objednatel je povinen </w:t>
      </w:r>
      <w:r w:rsidRPr="003D75BD">
        <w:t xml:space="preserve">v rámci svého spolupůsobení bezplatně zhotoviteli předat a zhotovitel je povinen převzít ke dni </w:t>
      </w:r>
      <w:r w:rsidR="005E3960" w:rsidRPr="003D75BD">
        <w:t>převzetí staveniště</w:t>
      </w:r>
      <w:r w:rsidRPr="003D75BD">
        <w:t>:</w:t>
      </w:r>
    </w:p>
    <w:p w14:paraId="2284A97C" w14:textId="0C2B83B4" w:rsidR="003F77D6" w:rsidRPr="000B60C5" w:rsidRDefault="006F5194" w:rsidP="008C056E">
      <w:pPr>
        <w:pStyle w:val="KUsmlouva-3rove"/>
        <w:numPr>
          <w:ilvl w:val="2"/>
          <w:numId w:val="13"/>
        </w:numPr>
        <w:spacing w:before="120" w:after="0"/>
        <w:contextualSpacing/>
      </w:pPr>
      <w:r w:rsidRPr="003D75BD">
        <w:t xml:space="preserve">projektovou dokumentaci pro </w:t>
      </w:r>
      <w:r w:rsidR="00946519" w:rsidRPr="003D75BD">
        <w:t>p</w:t>
      </w:r>
      <w:r w:rsidR="000B60C5">
        <w:t>rováděn</w:t>
      </w:r>
      <w:r w:rsidR="00946519" w:rsidRPr="003D75BD">
        <w:t>í</w:t>
      </w:r>
      <w:r w:rsidRPr="003D75BD">
        <w:t xml:space="preserve"> stavby</w:t>
      </w:r>
      <w:r w:rsidRPr="003F77D6">
        <w:rPr>
          <w:b/>
        </w:rPr>
        <w:t> </w:t>
      </w:r>
      <w:r w:rsidR="005E3960" w:rsidRPr="00FA44E6">
        <w:t>2</w:t>
      </w:r>
      <w:r w:rsidR="000B60C5">
        <w:t xml:space="preserve"> x v tištěné formě</w:t>
      </w:r>
      <w:r w:rsidRPr="003D75BD">
        <w:t xml:space="preserve">, zpracovanou </w:t>
      </w:r>
      <w:r w:rsidR="003F77D6">
        <w:rPr>
          <w:szCs w:val="22"/>
        </w:rPr>
        <w:t xml:space="preserve">projektantem Ing. Jakubem </w:t>
      </w:r>
      <w:proofErr w:type="spellStart"/>
      <w:r w:rsidR="003F77D6">
        <w:rPr>
          <w:szCs w:val="22"/>
        </w:rPr>
        <w:t>Burým</w:t>
      </w:r>
      <w:proofErr w:type="spellEnd"/>
      <w:r w:rsidR="003F77D6" w:rsidRPr="006E27EA">
        <w:rPr>
          <w:szCs w:val="22"/>
        </w:rPr>
        <w:t>,</w:t>
      </w:r>
      <w:r w:rsidR="003F77D6">
        <w:rPr>
          <w:szCs w:val="22"/>
        </w:rPr>
        <w:t xml:space="preserve"> Tovačovského 2784/24</w:t>
      </w:r>
      <w:r w:rsidR="003F77D6" w:rsidRPr="006E27EA">
        <w:rPr>
          <w:szCs w:val="22"/>
        </w:rPr>
        <w:t>, 767 01 Kroměříž</w:t>
      </w:r>
      <w:r w:rsidR="003F77D6">
        <w:rPr>
          <w:szCs w:val="22"/>
        </w:rPr>
        <w:t xml:space="preserve">, IČO 74298445, datace 03/2024, </w:t>
      </w:r>
    </w:p>
    <w:p w14:paraId="7287253D" w14:textId="256DF310" w:rsidR="006F5194" w:rsidRPr="00C673CD" w:rsidRDefault="006F5194" w:rsidP="000B60C5">
      <w:pPr>
        <w:pStyle w:val="KUsmlouva-3rove"/>
        <w:numPr>
          <w:ilvl w:val="2"/>
          <w:numId w:val="13"/>
        </w:numPr>
        <w:spacing w:before="120" w:after="0"/>
        <w:contextualSpacing/>
      </w:pPr>
      <w:r w:rsidRPr="003D75BD">
        <w:t xml:space="preserve">kopii </w:t>
      </w:r>
      <w:r w:rsidR="000B60C5" w:rsidRPr="000B60C5">
        <w:rPr>
          <w:szCs w:val="22"/>
        </w:rPr>
        <w:t xml:space="preserve">Rozhodnutí o schválení stavebního záměru ze dne 9. 1. 2024, č. j. </w:t>
      </w:r>
      <w:proofErr w:type="spellStart"/>
      <w:r w:rsidR="000B60C5" w:rsidRPr="000B60C5">
        <w:rPr>
          <w:szCs w:val="22"/>
        </w:rPr>
        <w:t>MeUKM</w:t>
      </w:r>
      <w:proofErr w:type="spellEnd"/>
      <w:r w:rsidR="000B60C5" w:rsidRPr="000B60C5">
        <w:rPr>
          <w:szCs w:val="22"/>
        </w:rPr>
        <w:t xml:space="preserve">/002449/2024, </w:t>
      </w:r>
    </w:p>
    <w:p w14:paraId="45AC8C72" w14:textId="77777777" w:rsidR="006F5194" w:rsidRDefault="006F5194" w:rsidP="001C2664">
      <w:pPr>
        <w:pStyle w:val="KUsmlouva-3rove"/>
        <w:numPr>
          <w:ilvl w:val="2"/>
          <w:numId w:val="13"/>
        </w:numPr>
        <w:spacing w:before="120" w:after="0"/>
        <w:contextualSpacing/>
      </w:pPr>
      <w:r w:rsidRPr="00C673CD">
        <w:t>výsledky projednání s dotčenými orgány a vlastníky v rámci územního rozhodnutí a stavebního řízení v digitální formě,</w:t>
      </w:r>
    </w:p>
    <w:p w14:paraId="0794D1DA" w14:textId="77777777" w:rsidR="006F5194" w:rsidRPr="007623F5" w:rsidRDefault="006F5194" w:rsidP="00003EF8">
      <w:pPr>
        <w:pStyle w:val="KUsmlouva-3rove"/>
        <w:numPr>
          <w:ilvl w:val="2"/>
          <w:numId w:val="13"/>
        </w:numPr>
        <w:spacing w:before="120" w:after="0"/>
        <w:contextualSpacing/>
      </w:pPr>
      <w:r w:rsidRPr="007623F5">
        <w:t xml:space="preserve">jméno TDS a koordinátora </w:t>
      </w:r>
      <w:r w:rsidR="00B901BB" w:rsidRPr="007623F5">
        <w:t>BOZP – personální</w:t>
      </w:r>
      <w:r w:rsidRPr="007623F5">
        <w:t xml:space="preserve"> zastoupení a oprávnění,</w:t>
      </w:r>
    </w:p>
    <w:p w14:paraId="734342E7" w14:textId="77777777" w:rsidR="006F5194" w:rsidRPr="007623F5" w:rsidRDefault="006F5194" w:rsidP="001C2664">
      <w:pPr>
        <w:pStyle w:val="KUsmlouva-3rove"/>
        <w:numPr>
          <w:ilvl w:val="2"/>
          <w:numId w:val="13"/>
        </w:numPr>
        <w:spacing w:before="120" w:after="0"/>
        <w:contextualSpacing/>
      </w:pPr>
      <w:bookmarkStart w:id="15" w:name="_Ref371945153"/>
      <w:r w:rsidRPr="007623F5">
        <w:t>vzor změnového listu,</w:t>
      </w:r>
      <w:bookmarkEnd w:id="15"/>
    </w:p>
    <w:p w14:paraId="766A8649" w14:textId="444771FE" w:rsidR="007F2E36" w:rsidRPr="007623F5" w:rsidRDefault="007B2443" w:rsidP="001C2664">
      <w:pPr>
        <w:pStyle w:val="KUsmlouva-3rove"/>
        <w:numPr>
          <w:ilvl w:val="2"/>
          <w:numId w:val="13"/>
        </w:numPr>
        <w:spacing w:before="120" w:after="0"/>
        <w:contextualSpacing/>
      </w:pPr>
      <w:r w:rsidRPr="007623F5">
        <w:t>informační tabuli, případně billboard</w:t>
      </w:r>
      <w:r w:rsidR="00570EC3" w:rsidRPr="007623F5">
        <w:t>,</w:t>
      </w:r>
      <w:r w:rsidRPr="007623F5">
        <w:t xml:space="preserve"> k umístění </w:t>
      </w:r>
      <w:r w:rsidR="00570EC3" w:rsidRPr="007623F5">
        <w:t xml:space="preserve">u vstupu </w:t>
      </w:r>
      <w:r w:rsidRPr="007623F5">
        <w:t>na staveniště</w:t>
      </w:r>
    </w:p>
    <w:p w14:paraId="6FAE8DC9" w14:textId="77777777" w:rsidR="006F5194" w:rsidRPr="007623F5" w:rsidRDefault="006F5194" w:rsidP="001C2664">
      <w:pPr>
        <w:pStyle w:val="KUsmlouva-3rove"/>
        <w:numPr>
          <w:ilvl w:val="1"/>
          <w:numId w:val="13"/>
        </w:numPr>
        <w:spacing w:before="120" w:after="0"/>
        <w:ind w:left="567" w:hanging="567"/>
        <w:contextualSpacing/>
      </w:pPr>
      <w:r w:rsidRPr="007623F5">
        <w:t>Objednatel je dále v rámci svého spolupůsobení povinen zhotoviteli předat:</w:t>
      </w:r>
    </w:p>
    <w:p w14:paraId="16824E2F" w14:textId="77777777" w:rsidR="006F5194" w:rsidRPr="00FA44E6" w:rsidRDefault="006F5194" w:rsidP="00140AA7">
      <w:pPr>
        <w:pStyle w:val="KUsmlouva-3rove"/>
        <w:numPr>
          <w:ilvl w:val="2"/>
          <w:numId w:val="13"/>
        </w:numPr>
        <w:spacing w:before="120" w:after="0"/>
        <w:contextualSpacing/>
      </w:pPr>
      <w:r w:rsidRPr="00C673CD">
        <w:t>staveniště ke dni zahájení provádění dí</w:t>
      </w:r>
      <w:r w:rsidR="00306A31">
        <w:t>la</w:t>
      </w:r>
      <w:r w:rsidR="001114A5">
        <w:t>,</w:t>
      </w:r>
    </w:p>
    <w:p w14:paraId="1FFE25C9" w14:textId="77777777" w:rsidR="006F5194" w:rsidRPr="00AC2ADF" w:rsidRDefault="006F5194" w:rsidP="00624518">
      <w:pPr>
        <w:pStyle w:val="KUsmlouva-2rove"/>
        <w:numPr>
          <w:ilvl w:val="1"/>
          <w:numId w:val="13"/>
        </w:numPr>
        <w:spacing w:before="0" w:after="0"/>
        <w:ind w:left="567" w:hanging="567"/>
        <w:contextualSpacing/>
        <w:rPr>
          <w:b/>
        </w:rPr>
      </w:pPr>
      <w:r w:rsidRPr="00C673CD">
        <w:t>Objednatel odpovídá za to, že doklady, které zhotoviteli předal nebo předá, jsou bez právních vad a neporušují práva třetích osob. Objednatel odpovídá za správnost a úplnost projektových dokumentací.</w:t>
      </w:r>
    </w:p>
    <w:p w14:paraId="73FC5926" w14:textId="77777777" w:rsidR="001114A5" w:rsidRPr="00C673CD" w:rsidRDefault="001114A5" w:rsidP="00AC2ADF">
      <w:pPr>
        <w:pStyle w:val="KUsmlouva-2rove"/>
        <w:numPr>
          <w:ilvl w:val="0"/>
          <w:numId w:val="0"/>
        </w:numPr>
        <w:spacing w:before="0" w:after="0"/>
        <w:ind w:left="567"/>
        <w:contextualSpacing/>
        <w:rPr>
          <w:b/>
        </w:rPr>
      </w:pPr>
    </w:p>
    <w:p w14:paraId="32F4EB6F" w14:textId="77777777" w:rsidR="006F5194" w:rsidRPr="003D75BD" w:rsidRDefault="006F5194" w:rsidP="001C2664">
      <w:pPr>
        <w:pStyle w:val="KUsmlouva-1rove"/>
        <w:numPr>
          <w:ilvl w:val="0"/>
          <w:numId w:val="13"/>
        </w:numPr>
        <w:spacing w:before="120" w:after="0"/>
        <w:ind w:left="567" w:hanging="567"/>
        <w:jc w:val="left"/>
        <w:rPr>
          <w:rFonts w:cs="Arial"/>
          <w:sz w:val="28"/>
        </w:rPr>
      </w:pPr>
      <w:r w:rsidRPr="003D75BD">
        <w:rPr>
          <w:rFonts w:cs="Arial"/>
          <w:sz w:val="28"/>
        </w:rPr>
        <w:t>STAVENIŠTĚ</w:t>
      </w:r>
    </w:p>
    <w:p w14:paraId="78F8D910" w14:textId="77777777" w:rsidR="006F5194" w:rsidRPr="003D75BD" w:rsidRDefault="006F5194" w:rsidP="001C2664">
      <w:pPr>
        <w:pStyle w:val="KUsmlouva-2rove"/>
        <w:numPr>
          <w:ilvl w:val="1"/>
          <w:numId w:val="13"/>
        </w:numPr>
        <w:spacing w:after="0"/>
        <w:ind w:left="567" w:hanging="567"/>
        <w:contextualSpacing/>
        <w:rPr>
          <w:b/>
        </w:rPr>
      </w:pPr>
      <w:r w:rsidRPr="003D75BD">
        <w:t xml:space="preserve">Staveništěm se rozumí </w:t>
      </w:r>
      <w:r w:rsidRPr="003D75BD">
        <w:rPr>
          <w:b/>
        </w:rPr>
        <w:t>prostor pro stavbu a pro zařízení staveniště</w:t>
      </w:r>
      <w:r w:rsidRPr="003D75BD">
        <w:t xml:space="preserve"> vymezený projektovou dokumentací, touto smlouvou a pravomocným stavebním povolením. Objednatel předá staveniště zhotoviteli v termínu dle této smlouvy o dílo, nedohodnou-li se smluvní strany jinak. O jeho předání a převzetí vyhotoví smluvní strany podrobný </w:t>
      </w:r>
      <w:r w:rsidRPr="003D75BD">
        <w:rPr>
          <w:b/>
        </w:rPr>
        <w:t>písemný zápis – protokol</w:t>
      </w:r>
      <w:r w:rsidRPr="003D75BD">
        <w:t>.</w:t>
      </w:r>
      <w:r w:rsidRPr="003D75BD">
        <w:rPr>
          <w:b/>
        </w:rPr>
        <w:t xml:space="preserve"> </w:t>
      </w:r>
      <w:r w:rsidRPr="003D75BD">
        <w:t xml:space="preserve">Předání a převzetí </w:t>
      </w:r>
      <w:r w:rsidRPr="003D75BD">
        <w:rPr>
          <w:spacing w:val="-4"/>
        </w:rPr>
        <w:t>staveniště bude zaznamenáno i ve stavebním deníku.</w:t>
      </w:r>
    </w:p>
    <w:p w14:paraId="7DAC2F8C" w14:textId="77777777" w:rsidR="006F5194" w:rsidRPr="003D75BD" w:rsidRDefault="006F5194" w:rsidP="001C2664">
      <w:pPr>
        <w:pStyle w:val="KUsmlouva-2rove"/>
        <w:numPr>
          <w:ilvl w:val="1"/>
          <w:numId w:val="13"/>
        </w:numPr>
        <w:spacing w:after="0"/>
        <w:ind w:left="567" w:hanging="567"/>
        <w:contextualSpacing/>
      </w:pPr>
      <w:r w:rsidRPr="003D75BD">
        <w:t xml:space="preserve">Zhotovitel je povinen užívat staveniště jen pro účely související s prováděním díla a při tomto užívání je povinen dodržovat veškeré platné právní předpisy na území České republiky, zejména pak zákon č. 309/2006 Sb. a nařízení vlády č. 591/2006 Sb., o bližších minimálních požadavcích na bezpečnost a ochranu zdraví při práci na staveništích. </w:t>
      </w:r>
    </w:p>
    <w:p w14:paraId="51A90E10" w14:textId="77777777" w:rsidR="006F5194" w:rsidRPr="003D75BD" w:rsidRDefault="006F5194" w:rsidP="001C2664">
      <w:pPr>
        <w:pStyle w:val="KUsmlouva-2rove"/>
        <w:numPr>
          <w:ilvl w:val="1"/>
          <w:numId w:val="13"/>
        </w:numPr>
        <w:spacing w:after="0"/>
        <w:ind w:left="567" w:hanging="567"/>
        <w:contextualSpacing/>
      </w:pPr>
      <w:r w:rsidRPr="003D75BD">
        <w:t xml:space="preserve">Zhotovitel je povinen vybudovat provozní, sociální a případně i výrobní zařízení staveniště včetně staveništních rozvodů potřebných médií, jejich připojení a odběr </w:t>
      </w:r>
      <w:proofErr w:type="gramStart"/>
      <w:r w:rsidRPr="003D75BD">
        <w:t>z</w:t>
      </w:r>
      <w:proofErr w:type="gramEnd"/>
      <w:r w:rsidRPr="003D75BD">
        <w:t> objednatelem určených míst. Zhotovitel uspořádá a bude udržovat staveniště v souladu s projektovou dokumentací, touto smlouvou a platnými právními předpisy</w:t>
      </w:r>
      <w:r w:rsidR="00FC6A1E">
        <w:t>.</w:t>
      </w:r>
      <w:r w:rsidRPr="003D75BD">
        <w:t xml:space="preserve"> Prostor staveniště bude využíván výhradně pro účely související s realizací díla.</w:t>
      </w:r>
    </w:p>
    <w:p w14:paraId="5D8D4D8F" w14:textId="77777777" w:rsidR="006F5194" w:rsidRPr="003D75BD" w:rsidRDefault="006F5194" w:rsidP="001C2664">
      <w:pPr>
        <w:pStyle w:val="KUsmlouva-2rove"/>
        <w:numPr>
          <w:ilvl w:val="1"/>
          <w:numId w:val="13"/>
        </w:numPr>
        <w:spacing w:after="0"/>
        <w:ind w:left="567" w:hanging="567"/>
        <w:contextualSpacing/>
        <w:rPr>
          <w:b/>
        </w:rPr>
      </w:pPr>
      <w:r w:rsidRPr="003D75BD">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 zejména pak se zavazuje:</w:t>
      </w:r>
    </w:p>
    <w:p w14:paraId="10E5474F" w14:textId="77777777" w:rsidR="006F5194" w:rsidRPr="007623F5" w:rsidRDefault="006F5194" w:rsidP="001C2664">
      <w:pPr>
        <w:pStyle w:val="KUsmlouva-3rove"/>
        <w:numPr>
          <w:ilvl w:val="2"/>
          <w:numId w:val="13"/>
        </w:numPr>
        <w:spacing w:before="120" w:after="0"/>
        <w:contextualSpacing/>
      </w:pPr>
      <w:r w:rsidRPr="003D75BD">
        <w:t xml:space="preserve">zřídit a následně pak odstranit zařízení staveniště včetně napojení na technickou </w:t>
      </w:r>
      <w:r w:rsidRPr="007623F5">
        <w:t>infrastrukturu a dodržování „Zásad organizace výroby“ a souvisejících dokladů a předpisů</w:t>
      </w:r>
      <w:r w:rsidR="001114A5" w:rsidRPr="007623F5">
        <w:t>,</w:t>
      </w:r>
    </w:p>
    <w:p w14:paraId="46ED6BCE" w14:textId="77777777" w:rsidR="006F5194" w:rsidRPr="007623F5" w:rsidRDefault="006F5194" w:rsidP="001C2664">
      <w:pPr>
        <w:pStyle w:val="KUsmlouva-3rove"/>
        <w:numPr>
          <w:ilvl w:val="2"/>
          <w:numId w:val="13"/>
        </w:numPr>
        <w:spacing w:before="120" w:after="0"/>
        <w:contextualSpacing/>
      </w:pPr>
      <w:r w:rsidRPr="007623F5">
        <w:lastRenderedPageBreak/>
        <w:t>zajistit důsledný úklid všech prostor stavby, staveniště a jeho okolí v průběhu i po dokončení stavby</w:t>
      </w:r>
      <w:r w:rsidR="00C86625" w:rsidRPr="007623F5">
        <w:t>.</w:t>
      </w:r>
    </w:p>
    <w:p w14:paraId="1D4D89F7" w14:textId="2FF9BB2F" w:rsidR="0060092A" w:rsidRPr="007623F5" w:rsidRDefault="006F5194" w:rsidP="001C2664">
      <w:pPr>
        <w:pStyle w:val="KUsmlouva-2rove"/>
        <w:numPr>
          <w:ilvl w:val="1"/>
          <w:numId w:val="13"/>
        </w:numPr>
        <w:spacing w:after="0"/>
        <w:ind w:left="567" w:hanging="567"/>
        <w:contextualSpacing/>
      </w:pPr>
      <w:bookmarkStart w:id="16" w:name="_Ref356221692"/>
      <w:r w:rsidRPr="007623F5">
        <w:t xml:space="preserve">Zhotovitel je povinen na vhodném místě u vstupu na staveniště bezprostředně po zahájení realizace umístit </w:t>
      </w:r>
      <w:bookmarkEnd w:id="16"/>
      <w:r w:rsidR="0060092A" w:rsidRPr="007623F5">
        <w:t>informační tabuli</w:t>
      </w:r>
      <w:r w:rsidR="00F850DA" w:rsidRPr="007623F5">
        <w:t>,</w:t>
      </w:r>
      <w:r w:rsidR="007B2443" w:rsidRPr="007623F5">
        <w:t xml:space="preserve"> případně billboard,</w:t>
      </w:r>
      <w:r w:rsidR="00F850DA" w:rsidRPr="007623F5">
        <w:t xml:space="preserve"> kter</w:t>
      </w:r>
      <w:r w:rsidR="007B2443" w:rsidRPr="007623F5">
        <w:t>é</w:t>
      </w:r>
      <w:r w:rsidR="00F850DA" w:rsidRPr="007623F5">
        <w:t xml:space="preserve"> objednatel zajistí na své náklady.</w:t>
      </w:r>
      <w:r w:rsidR="00656E64" w:rsidRPr="007623F5">
        <w:t xml:space="preserve"> Zhotovitel se zavazuje udržovat informační tabuli na určeném místě až do předání díla v dobrém (čitelném</w:t>
      </w:r>
      <w:r w:rsidR="009909CB" w:rsidRPr="007623F5">
        <w:t>)</w:t>
      </w:r>
      <w:r w:rsidR="00656E64" w:rsidRPr="007623F5">
        <w:t xml:space="preserve"> stavu.</w:t>
      </w:r>
    </w:p>
    <w:p w14:paraId="51314A5F" w14:textId="77777777" w:rsidR="00656E64" w:rsidRPr="00AA06C9" w:rsidRDefault="00656E64" w:rsidP="00656E64">
      <w:pPr>
        <w:pStyle w:val="KUsmlouva-2rove"/>
        <w:numPr>
          <w:ilvl w:val="0"/>
          <w:numId w:val="0"/>
        </w:numPr>
        <w:spacing w:after="0"/>
        <w:ind w:left="567"/>
        <w:contextualSpacing/>
        <w:rPr>
          <w:highlight w:val="cyan"/>
        </w:rPr>
      </w:pPr>
    </w:p>
    <w:p w14:paraId="40AF0BE0" w14:textId="77777777" w:rsidR="006F5194" w:rsidRPr="00AF1DB3" w:rsidRDefault="006F5194" w:rsidP="001C2664">
      <w:pPr>
        <w:pStyle w:val="KUsmlouva-2rove"/>
        <w:numPr>
          <w:ilvl w:val="1"/>
          <w:numId w:val="13"/>
        </w:numPr>
        <w:spacing w:after="0"/>
        <w:ind w:left="567" w:hanging="567"/>
        <w:contextualSpacing/>
      </w:pPr>
      <w:r w:rsidRPr="00AF1DB3">
        <w:t>Zhotovitel je povinen zabezpečit na své náklady jako součást díla:</w:t>
      </w:r>
    </w:p>
    <w:p w14:paraId="166764AC" w14:textId="77777777" w:rsidR="006F5194" w:rsidRPr="00AF1DB3" w:rsidRDefault="006F5194" w:rsidP="001C2664">
      <w:pPr>
        <w:pStyle w:val="KUsmlouva-3rove"/>
        <w:numPr>
          <w:ilvl w:val="2"/>
          <w:numId w:val="13"/>
        </w:numPr>
        <w:spacing w:before="120" w:after="0"/>
        <w:contextualSpacing/>
        <w:rPr>
          <w:b/>
        </w:rPr>
      </w:pPr>
      <w:r w:rsidRPr="00AF1DB3">
        <w:t>řádnou ochranu všech prostor staveniště, kterého součástí jsou také:</w:t>
      </w:r>
    </w:p>
    <w:p w14:paraId="178DDB3A" w14:textId="77777777" w:rsidR="006F5194" w:rsidRPr="00AF1DB3" w:rsidRDefault="006F5194" w:rsidP="001C2664">
      <w:pPr>
        <w:pStyle w:val="KUsmlouva-4rove"/>
        <w:numPr>
          <w:ilvl w:val="3"/>
          <w:numId w:val="13"/>
        </w:numPr>
        <w:spacing w:before="120"/>
        <w:contextualSpacing/>
        <w:rPr>
          <w:b/>
        </w:rPr>
      </w:pPr>
      <w:r w:rsidRPr="00AF1DB3">
        <w:t>vlastní realizované práce po celou dobu jejich provádění,</w:t>
      </w:r>
    </w:p>
    <w:p w14:paraId="381FF126" w14:textId="77777777" w:rsidR="006F5194" w:rsidRPr="00AF1DB3" w:rsidRDefault="006F5194" w:rsidP="001C2664">
      <w:pPr>
        <w:pStyle w:val="KUsmlouva-4rove"/>
        <w:numPr>
          <w:ilvl w:val="3"/>
          <w:numId w:val="13"/>
        </w:numPr>
        <w:spacing w:before="120"/>
        <w:contextualSpacing/>
        <w:rPr>
          <w:b/>
        </w:rPr>
      </w:pPr>
      <w:r w:rsidRPr="00AF1DB3">
        <w:t>veškeré výrobky, nářadí a materiály, které dopravil na stavbu,</w:t>
      </w:r>
    </w:p>
    <w:p w14:paraId="3C7317AC" w14:textId="77777777" w:rsidR="005A79C4" w:rsidRPr="00AF1DB3" w:rsidRDefault="00D65B35" w:rsidP="001C2664">
      <w:pPr>
        <w:pStyle w:val="KUsmlouva-4rove"/>
        <w:numPr>
          <w:ilvl w:val="3"/>
          <w:numId w:val="13"/>
        </w:numPr>
        <w:spacing w:before="120"/>
        <w:contextualSpacing/>
      </w:pPr>
      <w:r w:rsidRPr="00AF1DB3">
        <w:t>stávající technickou infrastrukturu</w:t>
      </w:r>
      <w:r w:rsidR="001114A5">
        <w:t>.</w:t>
      </w:r>
    </w:p>
    <w:p w14:paraId="265FE54C" w14:textId="2A398593" w:rsidR="006F5194" w:rsidRPr="00AF1DB3" w:rsidRDefault="006F5194" w:rsidP="001C2664">
      <w:pPr>
        <w:pStyle w:val="KUsmlouva-3rove"/>
        <w:numPr>
          <w:ilvl w:val="2"/>
          <w:numId w:val="13"/>
        </w:numPr>
        <w:spacing w:before="120" w:after="0"/>
        <w:contextualSpacing/>
        <w:rPr>
          <w:b/>
        </w:rPr>
      </w:pPr>
      <w:r w:rsidRPr="00AF1DB3">
        <w:t xml:space="preserve">vybudovat provozní, sociální a případně i výrobní zařízení staveniště včetně staveništních rozvodů potřebných médií, jejich připojení a odběr </w:t>
      </w:r>
      <w:proofErr w:type="gramStart"/>
      <w:r w:rsidRPr="00AF1DB3">
        <w:t>z</w:t>
      </w:r>
      <w:proofErr w:type="gramEnd"/>
      <w:r w:rsidRPr="00AF1DB3">
        <w:t xml:space="preserve"> objednatelem určených míst. Zhotovitel uspořádá a bude udržovat staveniště v souladu s projektovou dokumentací, touto smlouvou a platnými právními předpisy (zejména zákonem č. 309/2006 Sb., </w:t>
      </w:r>
      <w:r w:rsidR="00C86625" w:rsidRPr="00AF1DB3">
        <w:br/>
      </w:r>
      <w:r w:rsidRPr="00AF1DB3">
        <w:t>a nařízením vlády č. 591/2006 Sb.). Prostor staveniště bude využíván výhradně pro účely související s realizací díla</w:t>
      </w:r>
      <w:r w:rsidR="0012332A" w:rsidRPr="00AF1DB3">
        <w:t>. Staveniště musí být oploceno</w:t>
      </w:r>
      <w:r w:rsidR="0062430F">
        <w:t>.</w:t>
      </w:r>
      <w:r w:rsidRPr="00AF1DB3">
        <w:t xml:space="preserve"> </w:t>
      </w:r>
    </w:p>
    <w:p w14:paraId="47EC56D9" w14:textId="77777777" w:rsidR="006F5194" w:rsidRPr="00FA44E6" w:rsidRDefault="006F5194" w:rsidP="001C2664">
      <w:pPr>
        <w:pStyle w:val="KUsmlouva-3rove"/>
        <w:numPr>
          <w:ilvl w:val="2"/>
          <w:numId w:val="13"/>
        </w:numPr>
        <w:spacing w:before="120" w:after="0"/>
        <w:contextualSpacing/>
        <w:rPr>
          <w:b/>
        </w:rPr>
      </w:pPr>
      <w:r w:rsidRPr="00FA44E6">
        <w:t>poskytnout vytápěné, osvětlené, vybavené kancelářským nábytkem, elektrickou přípojkou a sociálním zařízením</w:t>
      </w:r>
      <w:r w:rsidR="00F74A3D" w:rsidRPr="00FA44E6">
        <w:t xml:space="preserve"> </w:t>
      </w:r>
      <w:r w:rsidRPr="00FA44E6">
        <w:t>prostory pro pořádání KD</w:t>
      </w:r>
      <w:r w:rsidR="006156E3" w:rsidRPr="00FA44E6">
        <w:t>,</w:t>
      </w:r>
    </w:p>
    <w:p w14:paraId="50CC8C30" w14:textId="77777777" w:rsidR="006F5194" w:rsidRPr="00AF1DB3" w:rsidRDefault="006F5194" w:rsidP="001C2664">
      <w:pPr>
        <w:pStyle w:val="KUsmlouva-3rove"/>
        <w:numPr>
          <w:ilvl w:val="2"/>
          <w:numId w:val="13"/>
        </w:numPr>
        <w:spacing w:before="120" w:after="0"/>
        <w:contextualSpacing/>
        <w:rPr>
          <w:b/>
        </w:rPr>
      </w:pPr>
      <w:r w:rsidRPr="00AF1DB3">
        <w:t xml:space="preserve">zajistit odvádění srážkových, odpadních a technologických vod ze staveniště tak, </w:t>
      </w:r>
      <w:r w:rsidR="001114A5">
        <w:br/>
      </w:r>
      <w:r w:rsidRPr="00AF1DB3">
        <w:t>aby nedošlo k podmáčení staveniště nebo sousedních pozemků.</w:t>
      </w:r>
    </w:p>
    <w:p w14:paraId="522AE09B" w14:textId="77777777" w:rsidR="006F5194" w:rsidRPr="00AF1DB3" w:rsidRDefault="006F5194" w:rsidP="001C2664">
      <w:pPr>
        <w:pStyle w:val="KUsmlouva-2rove"/>
        <w:numPr>
          <w:ilvl w:val="1"/>
          <w:numId w:val="13"/>
        </w:numPr>
        <w:spacing w:after="0"/>
        <w:ind w:left="567" w:hanging="567"/>
        <w:contextualSpacing/>
      </w:pPr>
      <w:r w:rsidRPr="00AF1DB3">
        <w:t>Zařízení staveniště zabezpečuje zhotovitel v souladu se svými potřebami, příslušnou projektovou dokumentací předanou mu objednatelem a v souladu s požadavky objednatele.</w:t>
      </w:r>
    </w:p>
    <w:p w14:paraId="51F78BF9" w14:textId="77777777" w:rsidR="006F5194" w:rsidRPr="00AF1DB3" w:rsidRDefault="006F5194" w:rsidP="001C2664">
      <w:pPr>
        <w:pStyle w:val="KUsmlouva-2rove"/>
        <w:numPr>
          <w:ilvl w:val="1"/>
          <w:numId w:val="13"/>
        </w:numPr>
        <w:spacing w:after="0"/>
        <w:ind w:left="567" w:hanging="567"/>
        <w:contextualSpacing/>
      </w:pPr>
      <w:r w:rsidRPr="00AF1DB3">
        <w:t xml:space="preserve">Zhotovitel se zavazuje dbát pokynů objednatele, udržovat na převzatém staveništi, výjezdech z něj, přilehlých chodnících a přenechaných inženýrských sítích pořádek a čistotu a je povinen denně odstraňovat odpady, nečistoty a stavební suť vzniklé jeho pracemi, a to na své náklady </w:t>
      </w:r>
      <w:r w:rsidR="00624518" w:rsidRPr="00AF1DB3">
        <w:br/>
      </w:r>
      <w:r w:rsidRPr="00AF1DB3">
        <w:t xml:space="preserve">a nebezpečí. </w:t>
      </w:r>
    </w:p>
    <w:p w14:paraId="20C1BE5A" w14:textId="77777777" w:rsidR="006F5194" w:rsidRPr="00AF1DB3" w:rsidRDefault="006F5194" w:rsidP="001C2664">
      <w:pPr>
        <w:pStyle w:val="KUsmlouva-2rove"/>
        <w:numPr>
          <w:ilvl w:val="1"/>
          <w:numId w:val="13"/>
        </w:numPr>
        <w:spacing w:after="0"/>
        <w:ind w:left="567" w:hanging="567"/>
        <w:contextualSpacing/>
      </w:pPr>
      <w:r w:rsidRPr="00AF1DB3">
        <w:t>Zhotovitel odpovídá za škodu způsobenou porušením inženýrských sítí v případě, kdy mu objednatel před zahájením stavebních prací předá dokumentaci o inženýrských sítích vedoucích staveništěm.</w:t>
      </w:r>
    </w:p>
    <w:p w14:paraId="7F99806E" w14:textId="28E36591" w:rsidR="006E7B3E" w:rsidRDefault="006F5194" w:rsidP="009909CB">
      <w:pPr>
        <w:pStyle w:val="KUsmlouva-2rove"/>
        <w:numPr>
          <w:ilvl w:val="1"/>
          <w:numId w:val="13"/>
        </w:numPr>
        <w:spacing w:after="0"/>
        <w:ind w:left="567" w:hanging="567"/>
        <w:contextualSpacing/>
      </w:pPr>
      <w:r w:rsidRPr="00AF1DB3">
        <w:t>Zhotovitel zajistí, aby se vznikajícími odpady bylo nakládáno způsobem, který je v souladu s ustanoveními zákona č. 541/2020 Sb., o odpadech, v platném znění, vč. jeho platných prováděcích předpisů.</w:t>
      </w:r>
    </w:p>
    <w:p w14:paraId="3EE0F113" w14:textId="77777777" w:rsidR="006F5194" w:rsidRPr="00AF1DB3" w:rsidRDefault="006F5194" w:rsidP="001C2664">
      <w:pPr>
        <w:pStyle w:val="KUsmlouva-2rove"/>
        <w:numPr>
          <w:ilvl w:val="1"/>
          <w:numId w:val="13"/>
        </w:numPr>
        <w:spacing w:after="0"/>
        <w:ind w:left="567" w:hanging="567"/>
        <w:contextualSpacing/>
      </w:pPr>
      <w:r w:rsidRPr="00AF1DB3">
        <w:t xml:space="preserve">Zhotovitel nemá dovoleno nechat své zaměstnance nebo další pracovníky přebývat na žádné z částí staveniště </w:t>
      </w:r>
      <w:r w:rsidRPr="00AF1DB3">
        <w:rPr>
          <w:b/>
        </w:rPr>
        <w:t>nad rámec pracovních činností</w:t>
      </w:r>
      <w:r w:rsidRPr="00AF1DB3">
        <w:t>.</w:t>
      </w:r>
    </w:p>
    <w:p w14:paraId="568D3C25" w14:textId="77777777" w:rsidR="006F5194" w:rsidRPr="00AF1DB3" w:rsidRDefault="006F5194" w:rsidP="001C2664">
      <w:pPr>
        <w:pStyle w:val="KUsmlouva-2rove"/>
        <w:numPr>
          <w:ilvl w:val="1"/>
          <w:numId w:val="13"/>
        </w:numPr>
        <w:spacing w:after="0"/>
        <w:ind w:left="567" w:hanging="567"/>
        <w:contextualSpacing/>
      </w:pPr>
      <w:r w:rsidRPr="00AF1DB3">
        <w:t xml:space="preserve">Zhotovitel vydá staveništní předpisy stanovující pravidla, která musí být zachovávána při provádění díla na staveništi. Tyto staveništní předpisy musí být objednateli předány nejpozději </w:t>
      </w:r>
      <w:r w:rsidR="006156E3" w:rsidRPr="00AF1DB3">
        <w:br/>
      </w:r>
      <w:r w:rsidRPr="00AF1DB3">
        <w:rPr>
          <w:b/>
        </w:rPr>
        <w:t>v den předání a převzetí staveniště</w:t>
      </w:r>
      <w:r w:rsidRPr="00AF1DB3">
        <w:t>.</w:t>
      </w:r>
    </w:p>
    <w:p w14:paraId="034933E8" w14:textId="77777777" w:rsidR="006F5194" w:rsidRPr="00AF1DB3" w:rsidRDefault="006F5194" w:rsidP="001C2664">
      <w:pPr>
        <w:pStyle w:val="KUsmlouva-2rove"/>
        <w:numPr>
          <w:ilvl w:val="1"/>
          <w:numId w:val="13"/>
        </w:numPr>
        <w:spacing w:after="0"/>
        <w:ind w:left="567" w:hanging="567"/>
        <w:contextualSpacing/>
      </w:pPr>
      <w:r w:rsidRPr="00AF1DB3">
        <w:t>Při odchodu pracovníků zhotovitele ze stavby musí být denně staveniště uklizeno. V případě neplnění této podmínky zajistí vyklizení a pořádek na staveništi objednatel a náklady s tím spojené vyúčtuje zhotovitel samostatnou fakturou zhotoviteli.</w:t>
      </w:r>
    </w:p>
    <w:p w14:paraId="2A59044E" w14:textId="77777777" w:rsidR="00502B0A" w:rsidRDefault="006F5194" w:rsidP="00EA071A">
      <w:pPr>
        <w:pStyle w:val="KUsmlouva-2rove"/>
        <w:numPr>
          <w:ilvl w:val="1"/>
          <w:numId w:val="13"/>
        </w:numPr>
        <w:spacing w:after="0"/>
        <w:ind w:left="567" w:hanging="567"/>
        <w:contextualSpacing/>
      </w:pPr>
      <w:r w:rsidRPr="00AF1DB3">
        <w:t>Zhotovitel je povinen odstranit zařízení staveniště a staveniště vyklidit do 1</w:t>
      </w:r>
      <w:r w:rsidR="008D78C4" w:rsidRPr="00AF1DB3">
        <w:t>0</w:t>
      </w:r>
      <w:r w:rsidRPr="00AF1DB3">
        <w:t xml:space="preserve"> pracovních dnů ode dne protokolárního předání a převzetí díla objednatelem, nebude-li smluvními stranami při přejímacím řízení dohodnuto jinak.</w:t>
      </w:r>
    </w:p>
    <w:p w14:paraId="3406E095" w14:textId="77777777" w:rsidR="00650BEA" w:rsidRPr="00EA071A" w:rsidRDefault="00650BEA" w:rsidP="00650BEA">
      <w:pPr>
        <w:pStyle w:val="KUsmlouva-2rove"/>
        <w:numPr>
          <w:ilvl w:val="0"/>
          <w:numId w:val="0"/>
        </w:numPr>
        <w:spacing w:after="0"/>
        <w:ind w:left="567"/>
        <w:contextualSpacing/>
      </w:pPr>
    </w:p>
    <w:p w14:paraId="06E2801C" w14:textId="77777777" w:rsidR="006F5194" w:rsidRPr="00AF1DB3" w:rsidRDefault="006F5194" w:rsidP="001C2664">
      <w:pPr>
        <w:pStyle w:val="KUsmlouva-1rove"/>
        <w:numPr>
          <w:ilvl w:val="0"/>
          <w:numId w:val="13"/>
        </w:numPr>
        <w:spacing w:before="120" w:after="0"/>
        <w:ind w:left="567" w:hanging="567"/>
        <w:jc w:val="left"/>
        <w:rPr>
          <w:rFonts w:cs="Arial"/>
          <w:sz w:val="28"/>
        </w:rPr>
      </w:pPr>
      <w:r w:rsidRPr="00AF1DB3">
        <w:rPr>
          <w:rFonts w:cs="Arial"/>
          <w:sz w:val="28"/>
        </w:rPr>
        <w:t>PODMÍNKY PROVÁDĚNÍ DÍLA</w:t>
      </w:r>
    </w:p>
    <w:p w14:paraId="3A596CB1" w14:textId="38F17773" w:rsidR="000915D8" w:rsidRPr="00AF1DB3" w:rsidRDefault="000915D8" w:rsidP="001C2664">
      <w:pPr>
        <w:pStyle w:val="KUsmlouva-2rove"/>
        <w:numPr>
          <w:ilvl w:val="1"/>
          <w:numId w:val="13"/>
        </w:numPr>
        <w:spacing w:after="0"/>
        <w:ind w:left="567" w:hanging="567"/>
        <w:contextualSpacing/>
        <w:rPr>
          <w:b/>
        </w:rPr>
      </w:pPr>
      <w:bookmarkStart w:id="17" w:name="_Ref164168594"/>
      <w:r w:rsidRPr="00AF1DB3">
        <w:t xml:space="preserve">Zhotovitel je povinen do </w:t>
      </w:r>
      <w:r w:rsidRPr="00F7514B">
        <w:rPr>
          <w:b/>
        </w:rPr>
        <w:t xml:space="preserve">7 </w:t>
      </w:r>
      <w:r w:rsidR="00F7514B" w:rsidRPr="00F7514B">
        <w:rPr>
          <w:b/>
        </w:rPr>
        <w:t xml:space="preserve">kalendářních </w:t>
      </w:r>
      <w:r w:rsidRPr="00F7514B">
        <w:rPr>
          <w:b/>
        </w:rPr>
        <w:t>dnů</w:t>
      </w:r>
      <w:r w:rsidRPr="00AF1DB3">
        <w:t xml:space="preserve"> od předání staveniště zpracovat a objednateli předat podrobný harmonogram výstavby</w:t>
      </w:r>
      <w:r w:rsidR="005E3D65" w:rsidRPr="00AF1DB3">
        <w:t xml:space="preserve"> (po stavebních objektech a profesích)</w:t>
      </w:r>
      <w:r w:rsidRPr="00AF1DB3">
        <w:t xml:space="preserve">. Pokud postup výstavby neodpovídá tomuto harmonogramu, je zhotovitel povinen harmonogram výstavby aktualizovat a tyto aktualizace předkládat osobě vykonávající </w:t>
      </w:r>
      <w:r w:rsidR="003E4C4D" w:rsidRPr="00AF1DB3">
        <w:t>TDS</w:t>
      </w:r>
      <w:r w:rsidRPr="00AF1DB3">
        <w:t xml:space="preserve"> a současně také objednateli, a to do 7 </w:t>
      </w:r>
      <w:r w:rsidR="00F7514B">
        <w:t xml:space="preserve">kalendářních </w:t>
      </w:r>
      <w:r w:rsidRPr="00AF1DB3">
        <w:t>dnů od zjištění předmětné nesrovnalosti. Součástí aktualizovaného harmonogramu bude vždy původní harmonogram s vyznačením změn.</w:t>
      </w:r>
      <w:bookmarkEnd w:id="17"/>
    </w:p>
    <w:p w14:paraId="13AB96D3" w14:textId="77777777" w:rsidR="006F5194" w:rsidRPr="00AF1DB3" w:rsidRDefault="006F5194" w:rsidP="001C2664">
      <w:pPr>
        <w:pStyle w:val="KUsmlouva-2rove"/>
        <w:numPr>
          <w:ilvl w:val="1"/>
          <w:numId w:val="13"/>
        </w:numPr>
        <w:spacing w:after="0"/>
        <w:ind w:left="567" w:hanging="567"/>
        <w:contextualSpacing/>
        <w:rPr>
          <w:b/>
        </w:rPr>
      </w:pPr>
      <w:r w:rsidRPr="00AF1DB3">
        <w:lastRenderedPageBreak/>
        <w:t xml:space="preserve">Objednatel po uzavření této smlouvy seznámí zhotovitele s osobou pověřenou výkonem funkce autorského dozoru, TDS a koordinátora BOZP dle zákona č. 309/2006 Sb., kterým se upravují další požadavky bezpečnosti a ochrany zdraví při práci v pracovněprávních vztazích </w:t>
      </w:r>
      <w:r w:rsidR="00624518" w:rsidRPr="00AF1DB3">
        <w:br/>
      </w:r>
      <w:r w:rsidRPr="00AF1DB3">
        <w:t>a o zajištění bezpečnosti a ochrany zdraví při činnosti nebo poskytování služeb mimo pracovněprávní vztahy, v platném znění (dále jen „zákon č.</w:t>
      </w:r>
      <w:r w:rsidR="00F74A3D" w:rsidRPr="00AF1DB3">
        <w:t xml:space="preserve"> </w:t>
      </w:r>
      <w:r w:rsidRPr="00AF1DB3">
        <w:t>309/2006 Sb.“). Pokud v průběhu stavby dojde ke změně této osoby je objednatel povinen na toto zhotovitele písemně upozornit.</w:t>
      </w:r>
    </w:p>
    <w:p w14:paraId="38C5CBEF" w14:textId="77777777" w:rsidR="006F5194" w:rsidRPr="00AF1DB3" w:rsidRDefault="006F5194" w:rsidP="001C2664">
      <w:pPr>
        <w:pStyle w:val="KUsmlouva-2rove"/>
        <w:numPr>
          <w:ilvl w:val="1"/>
          <w:numId w:val="13"/>
        </w:numPr>
        <w:spacing w:after="0"/>
        <w:ind w:left="567" w:hanging="567"/>
        <w:contextualSpacing/>
      </w:pPr>
      <w:r w:rsidRPr="00AF1DB3">
        <w:t>Zhotovitel je povinen umožnit výkon TDS, autorského dozoru a koordinátora BOZP.</w:t>
      </w:r>
    </w:p>
    <w:p w14:paraId="172D5AE8" w14:textId="77777777" w:rsidR="006F5194" w:rsidRPr="00EF698C" w:rsidRDefault="006F5194" w:rsidP="001C2664">
      <w:pPr>
        <w:pStyle w:val="KUsmlouva-2rove"/>
        <w:numPr>
          <w:ilvl w:val="1"/>
          <w:numId w:val="13"/>
        </w:numPr>
        <w:spacing w:after="0"/>
        <w:ind w:left="567" w:hanging="567"/>
        <w:contextualSpacing/>
      </w:pPr>
      <w:r w:rsidRPr="00AF1DB3">
        <w:t xml:space="preserve">Zhotovitel tímto prohlašuje a podpisem této smlouvy stvrzuje, že si je vědom, že není oprávněn sám ani prostřednictvím propojené osoby ve smyslu § </w:t>
      </w:r>
      <w:r w:rsidR="00437122" w:rsidRPr="00EF698C">
        <w:t>74</w:t>
      </w:r>
      <w:r w:rsidRPr="00AF1DB3">
        <w:t xml:space="preserve"> a </w:t>
      </w:r>
      <w:r w:rsidRPr="00EF698C">
        <w:t xml:space="preserve">n. zákona č. 90/2012 Sb., zákon </w:t>
      </w:r>
      <w:r w:rsidR="007060A7">
        <w:br/>
      </w:r>
      <w:r w:rsidRPr="00EF698C">
        <w:t>o obchodních korporacích, v platném znění, vykonávat na stavbě funkci TDS.</w:t>
      </w:r>
    </w:p>
    <w:p w14:paraId="420529E8" w14:textId="71729899" w:rsidR="006F5194" w:rsidRPr="009A5AF8" w:rsidRDefault="006F5194" w:rsidP="001C2664">
      <w:pPr>
        <w:pStyle w:val="KUsmlouva-2rove"/>
        <w:numPr>
          <w:ilvl w:val="1"/>
          <w:numId w:val="13"/>
        </w:numPr>
        <w:spacing w:after="0"/>
        <w:ind w:left="567" w:hanging="567"/>
        <w:contextualSpacing/>
      </w:pPr>
      <w:r w:rsidRPr="009A5AF8">
        <w:t>Zhotovitel je povinen jako odborně způsobilá osoba zkontrolovat technickou část předané projektové dokumentace</w:t>
      </w:r>
      <w:r w:rsidR="001E4145" w:rsidRPr="009A5AF8">
        <w:t xml:space="preserve"> a upozornit objednatele </w:t>
      </w:r>
      <w:r w:rsidR="00140CC7" w:rsidRPr="009A5AF8">
        <w:t xml:space="preserve">před začátkem prací na jednotlivých dílčích částech díla </w:t>
      </w:r>
      <w:r w:rsidR="001E4145" w:rsidRPr="009A5AF8">
        <w:t>na vady projektové dokumentace, které zjistil, přičemž bez předchozího upozornění objednatele o této skutečnosti nelze v příslušné části realizace díla pokračovat</w:t>
      </w:r>
      <w:r w:rsidR="00A21EA4" w:rsidRPr="009A5AF8">
        <w:t>.</w:t>
      </w:r>
      <w:r w:rsidRPr="009A5AF8">
        <w:t xml:space="preserve"> Zhotovitel je povinen upozornit objednatele bez zbytečného odkladu, nejpozději však do 3</w:t>
      </w:r>
      <w:r w:rsidR="00F7514B">
        <w:t xml:space="preserve"> kalendářních</w:t>
      </w:r>
      <w:r w:rsidRPr="009A5AF8">
        <w:t xml:space="preserve"> dnů od zjištění vady projektové dokumentace, na zjištěné zjevné vady a nedostatky. Tím není dotčena odpovědnost objednatele za správnost předané projektové dokumentace.</w:t>
      </w:r>
      <w:r w:rsidR="008C556F">
        <w:t xml:space="preserve"> Vadami dokumentace nejsou stanovené lhůty platnosti vyjádření dotčených orgánů.</w:t>
      </w:r>
    </w:p>
    <w:p w14:paraId="5B2588E3" w14:textId="77777777" w:rsidR="006F5194" w:rsidRPr="009A5AF8" w:rsidRDefault="006F5194" w:rsidP="001C2664">
      <w:pPr>
        <w:pStyle w:val="KUsmlouva-2rove"/>
        <w:numPr>
          <w:ilvl w:val="1"/>
          <w:numId w:val="13"/>
        </w:numPr>
        <w:spacing w:after="0"/>
        <w:ind w:left="567" w:hanging="567"/>
        <w:contextualSpacing/>
      </w:pPr>
      <w:r w:rsidRPr="009A5AF8">
        <w:t>Zhotovitel předá objednateli ve lhůtě podle předchozího odstavce soupis zjištěných vad a nedostatků předané projektové dokumentace včetně návrhu na jejich odstranění. Případný vliv na předmět díla a cenu bude řešen obecným postupem pro změny díla dle této smlouvy.</w:t>
      </w:r>
    </w:p>
    <w:p w14:paraId="4A0163FA" w14:textId="77777777" w:rsidR="006F5194" w:rsidRPr="009A5AF8" w:rsidRDefault="006F5194" w:rsidP="001C2664">
      <w:pPr>
        <w:pStyle w:val="KUsmlouva-2rove"/>
        <w:numPr>
          <w:ilvl w:val="1"/>
          <w:numId w:val="13"/>
        </w:numPr>
        <w:spacing w:after="0"/>
        <w:ind w:left="567" w:hanging="567"/>
        <w:contextualSpacing/>
      </w:pPr>
      <w:r w:rsidRPr="009A5AF8">
        <w:t xml:space="preserve">Zhotovitel je povinen jmenovat osobu, která bude odborně řídit provádění stavby (stavbyvedoucí) v souladu se </w:t>
      </w:r>
      <w:r w:rsidR="002648E1" w:rsidRPr="009A5AF8">
        <w:t xml:space="preserve">stavebním </w:t>
      </w:r>
      <w:r w:rsidRPr="009A5AF8">
        <w:t>zákonem, a písemně objednateli oznámit, kdo je stavbyvedoucí, příp. jeho zástupce. V případě požadavku objednatele na prokázání technické kvalifikace osoby stavbyvedoucího v rámci zadávacího řízení, je zhotovitel povinen jmenovat stavbyvedoucím osobu, kterou tuto technickou kvalifikaci prokazoval. Není-li z objektivních důvodů možné tuto osobu jmenovat</w:t>
      </w:r>
      <w:r w:rsidR="002A0286">
        <w:t>,</w:t>
      </w:r>
      <w:r w:rsidRPr="009A5AF8">
        <w:t xml:space="preserve"> </w:t>
      </w:r>
      <w:r w:rsidR="002A0286">
        <w:t>resp.</w:t>
      </w:r>
      <w:r w:rsidR="002A0286" w:rsidRPr="009A5AF8">
        <w:t xml:space="preserve"> </w:t>
      </w:r>
      <w:r w:rsidRPr="009A5AF8">
        <w:t>vzniknou-li v</w:t>
      </w:r>
      <w:r w:rsidR="002A0286">
        <w:t> </w:t>
      </w:r>
      <w:r w:rsidRPr="009A5AF8">
        <w:t>průběhu realizace stavby okolnosti, v</w:t>
      </w:r>
      <w:r w:rsidR="002A0286">
        <w:t> </w:t>
      </w:r>
      <w:r w:rsidR="008C7110" w:rsidRPr="009A5AF8">
        <w:t>důsledku,</w:t>
      </w:r>
      <w:r w:rsidRPr="009A5AF8">
        <w:t xml:space="preserve"> nichž není stavbyvedoucí schopen nadále vykonávat činnost</w:t>
      </w:r>
      <w:r w:rsidR="00064714">
        <w:t xml:space="preserve"> (tj. úmrtí, dlouhodobá pracovní neschopnost, ukončení pracovního nebo jiného</w:t>
      </w:r>
      <w:r w:rsidR="002A0286">
        <w:t xml:space="preserve"> obdobného</w:t>
      </w:r>
      <w:r w:rsidR="00064714">
        <w:t xml:space="preserve"> poměru ke zhotoviteli</w:t>
      </w:r>
      <w:r w:rsidR="002A0286">
        <w:t xml:space="preserve">, jiné závažné </w:t>
      </w:r>
      <w:r w:rsidR="00C54DC6">
        <w:t xml:space="preserve">či neodvratitelné </w:t>
      </w:r>
      <w:r w:rsidR="002A0286">
        <w:t>důvody)</w:t>
      </w:r>
      <w:r w:rsidRPr="009A5AF8">
        <w:t xml:space="preserve">, je možné jej nahradit pouze osobou s minimálně stejnou </w:t>
      </w:r>
      <w:r w:rsidR="002A0286">
        <w:t xml:space="preserve">úrovní </w:t>
      </w:r>
      <w:r w:rsidR="002A0286" w:rsidRPr="009A5AF8">
        <w:t>technick</w:t>
      </w:r>
      <w:r w:rsidR="002A0286">
        <w:t>é</w:t>
      </w:r>
      <w:r w:rsidR="002A0286" w:rsidRPr="009A5AF8">
        <w:t xml:space="preserve"> kvalifikac</w:t>
      </w:r>
      <w:r w:rsidR="002A0286">
        <w:t>e</w:t>
      </w:r>
      <w:r w:rsidRPr="009A5AF8">
        <w:t>, jaká byla požadována v rámci zadávacího řízení. Tato změna může být provedena pouze s předchozím písemným souhlasem objednatele</w:t>
      </w:r>
      <w:r w:rsidR="00C200B8" w:rsidRPr="009A5AF8">
        <w:t xml:space="preserve"> a </w:t>
      </w:r>
      <w:r w:rsidR="000B782D" w:rsidRPr="009A5AF8">
        <w:t>TDS</w:t>
      </w:r>
      <w:r w:rsidRPr="009A5AF8">
        <w:t>.</w:t>
      </w:r>
    </w:p>
    <w:p w14:paraId="32653CCC" w14:textId="77777777" w:rsidR="006F5194" w:rsidRPr="009A5AF8" w:rsidRDefault="006F5194" w:rsidP="001C2664">
      <w:pPr>
        <w:pStyle w:val="KUsmlouva-2rove"/>
        <w:numPr>
          <w:ilvl w:val="1"/>
          <w:numId w:val="13"/>
        </w:numPr>
        <w:spacing w:after="0"/>
        <w:ind w:left="567" w:hanging="567"/>
        <w:contextualSpacing/>
      </w:pPr>
      <w:r w:rsidRPr="009A5AF8">
        <w:t xml:space="preserve">Stavbyvedoucí </w:t>
      </w:r>
      <w:r w:rsidRPr="00532F32">
        <w:rPr>
          <w:b/>
        </w:rPr>
        <w:t>musí mít sídlo na staveništi a musí být přítomen na stavbě denně po celou dobu výstavby</w:t>
      </w:r>
      <w:r w:rsidRPr="009A5AF8">
        <w:t xml:space="preserve"> až do odstranění vad a nedodělků zjištěných v rámci přejímacího řízení. </w:t>
      </w:r>
    </w:p>
    <w:p w14:paraId="70DA22D1" w14:textId="47B9D271" w:rsidR="006F5194" w:rsidRPr="009A5AF8" w:rsidRDefault="006F5194" w:rsidP="001C2664">
      <w:pPr>
        <w:pStyle w:val="KUsmlouva-2rove"/>
        <w:numPr>
          <w:ilvl w:val="1"/>
          <w:numId w:val="13"/>
        </w:numPr>
        <w:spacing w:after="0"/>
        <w:ind w:left="567" w:hanging="567"/>
        <w:contextualSpacing/>
      </w:pPr>
      <w:r w:rsidRPr="009A5AF8">
        <w:t>Zhotovitel písemně předloží objednateli určení pracovní doby provádění díla a to do 5</w:t>
      </w:r>
      <w:r w:rsidR="00D92267">
        <w:t xml:space="preserve"> kalendářních</w:t>
      </w:r>
      <w:r w:rsidRPr="009A5AF8">
        <w:t xml:space="preserve"> dnů po podpisu smlouvy o dílo. V případě potřeby změny pracovní doby provede úpravu pracovní doby na daný den zápisem ve stavebním deníku před zahájením prací nad rámec určené pracovní doby. V případě potřeby dlouhodobé změny pracovní doby bude na KD předložena nová pracovní doba provádění díla. Zhotovitel nesmí provádět práci na staveništi mimo určenou pracovní dobu.</w:t>
      </w:r>
    </w:p>
    <w:p w14:paraId="7B769B6A" w14:textId="77777777" w:rsidR="006F5194" w:rsidRPr="009A5AF8" w:rsidRDefault="006F5194" w:rsidP="001C2664">
      <w:pPr>
        <w:pStyle w:val="KUsmlouva-2rove"/>
        <w:numPr>
          <w:ilvl w:val="1"/>
          <w:numId w:val="13"/>
        </w:numPr>
        <w:spacing w:after="0"/>
        <w:ind w:left="567" w:hanging="567"/>
        <w:contextualSpacing/>
      </w:pPr>
      <w:r w:rsidRPr="009A5AF8">
        <w:t>Zhotovitel zajistí průběžnou interní kontrolu jakosti díla dle projektové dokumentace a platných souvisejících ČSN EN norem. Výstupy z těchto kontrol budou průběžně předávány TDS, případně budou zaznamenány v zápisu z KD. Objednatel je oprávněn v případě pochybností provést kontrolu kvality díla nezávislou třetí osobou a zhotovitel je povinen poskytnout potřebnou součinnost.</w:t>
      </w:r>
    </w:p>
    <w:p w14:paraId="10353C81" w14:textId="77777777" w:rsidR="006F5194" w:rsidRPr="009A5AF8" w:rsidRDefault="006F5194" w:rsidP="001C2664">
      <w:pPr>
        <w:pStyle w:val="KUsmlouva-2rove"/>
        <w:numPr>
          <w:ilvl w:val="1"/>
          <w:numId w:val="13"/>
        </w:numPr>
        <w:spacing w:after="0"/>
        <w:ind w:left="567" w:hanging="567"/>
        <w:contextualSpacing/>
      </w:pPr>
      <w:bookmarkStart w:id="18" w:name="_Ref356221972"/>
      <w:r w:rsidRPr="009A5AF8">
        <w:t>Stavební deník (dále jen SD):</w:t>
      </w:r>
      <w:bookmarkEnd w:id="18"/>
    </w:p>
    <w:p w14:paraId="655ED23D" w14:textId="77777777" w:rsidR="006F5194" w:rsidRPr="009A5AF8" w:rsidRDefault="006F5194" w:rsidP="001C2664">
      <w:pPr>
        <w:pStyle w:val="KUsmlouva-3rove"/>
        <w:numPr>
          <w:ilvl w:val="2"/>
          <w:numId w:val="13"/>
        </w:numPr>
        <w:spacing w:before="120" w:after="0"/>
        <w:ind w:left="1134" w:hanging="850"/>
        <w:contextualSpacing/>
      </w:pPr>
      <w:r w:rsidRPr="009A5AF8">
        <w:t xml:space="preserve">Zhotovitel povede ode dne převzetí staveniště SD. Tento deník je zhotovitel povinen vést ve smyslu </w:t>
      </w:r>
      <w:r w:rsidR="002648E1" w:rsidRPr="009203A5">
        <w:t>stavebního</w:t>
      </w:r>
      <w:r w:rsidR="002648E1" w:rsidRPr="009A5AF8">
        <w:t xml:space="preserve"> </w:t>
      </w:r>
      <w:r w:rsidRPr="009A5AF8">
        <w:t>zákona a jeho prováděcích předpisů.</w:t>
      </w:r>
    </w:p>
    <w:p w14:paraId="01B462E7" w14:textId="77777777" w:rsidR="006F5194" w:rsidRPr="009A5AF8" w:rsidRDefault="006F5194" w:rsidP="001C2664">
      <w:pPr>
        <w:pStyle w:val="KUsmlouva-3rove"/>
        <w:numPr>
          <w:ilvl w:val="2"/>
          <w:numId w:val="13"/>
        </w:numPr>
        <w:spacing w:before="120" w:after="0"/>
        <w:ind w:left="1134" w:hanging="850"/>
        <w:contextualSpacing/>
      </w:pPr>
      <w:r w:rsidRPr="009A5AF8">
        <w:t>SD musí být vždy v pracovní době na stavbě trvale dostupný v kanceláři stavbyvedoucího zhotovitele oprávněným zástupcům účastníků výstavby.</w:t>
      </w:r>
    </w:p>
    <w:p w14:paraId="0042EB40" w14:textId="77777777" w:rsidR="006F5194" w:rsidRPr="009A5AF8" w:rsidRDefault="006F5194" w:rsidP="001C2664">
      <w:pPr>
        <w:pStyle w:val="KUsmlouva-3rove"/>
        <w:numPr>
          <w:ilvl w:val="2"/>
          <w:numId w:val="13"/>
        </w:numPr>
        <w:spacing w:before="120" w:after="0"/>
        <w:ind w:left="1134" w:hanging="850"/>
        <w:contextualSpacing/>
      </w:pPr>
      <w:r w:rsidRPr="009A5AF8">
        <w:t xml:space="preserve">K zápisům TDS je zhotovitel povinen se písemně vyjádřit do 5 pracovních dnů, jinak berou smluvní strany na vědomí, že zhotovitel s uvedeným zápisem souhlasí. </w:t>
      </w:r>
    </w:p>
    <w:p w14:paraId="224793A0" w14:textId="77777777" w:rsidR="006F5194" w:rsidRPr="009A5AF8" w:rsidRDefault="006F5194" w:rsidP="001C2664">
      <w:pPr>
        <w:pStyle w:val="KUsmlouva-3rove"/>
        <w:numPr>
          <w:ilvl w:val="2"/>
          <w:numId w:val="13"/>
        </w:numPr>
        <w:spacing w:before="120" w:after="0"/>
        <w:ind w:left="1134" w:hanging="850"/>
        <w:contextualSpacing/>
      </w:pPr>
      <w:r w:rsidRPr="009A5AF8">
        <w:t>K zápisům zhotovitele je TDS povinen se písemně vyjádřit do 5 pracovních dnů, jinak berou smluvní strany na vědomí, že TDS s uvedeným zápisem souhlasí.</w:t>
      </w:r>
    </w:p>
    <w:p w14:paraId="2EF73364" w14:textId="77777777" w:rsidR="006F5194" w:rsidRPr="009A5AF8" w:rsidRDefault="006F5194" w:rsidP="001C2664">
      <w:pPr>
        <w:pStyle w:val="KUsmlouva-3rove"/>
        <w:numPr>
          <w:ilvl w:val="2"/>
          <w:numId w:val="13"/>
        </w:numPr>
        <w:spacing w:before="120" w:after="0"/>
        <w:ind w:left="1134" w:hanging="850"/>
        <w:contextualSpacing/>
      </w:pPr>
      <w:r w:rsidRPr="009A5AF8">
        <w:t>Zápisy v SD se nepovažují za změnu smlouvy, ale slouží jako podklad pro vypracování případných změnových listů a dodatků ke smlouvě.</w:t>
      </w:r>
    </w:p>
    <w:p w14:paraId="27588BB5" w14:textId="77777777" w:rsidR="006418C9" w:rsidRPr="00581F6C" w:rsidRDefault="006418C9" w:rsidP="006418C9">
      <w:pPr>
        <w:pStyle w:val="KUsmlouva-3rove"/>
        <w:numPr>
          <w:ilvl w:val="2"/>
          <w:numId w:val="13"/>
        </w:numPr>
        <w:spacing w:before="120" w:after="0"/>
        <w:ind w:left="1134" w:hanging="850"/>
        <w:contextualSpacing/>
        <w:rPr>
          <w:b/>
        </w:rPr>
      </w:pPr>
      <w:r>
        <w:lastRenderedPageBreak/>
        <w:t>Žádná práce nesmí být zakryta bez souhlasu TDS a Zhotovitel musí umožnit TDS zkontrolovat jakoukoliv část prací, která má být zakryta, nebo která se dostane dalším stavebním postupem mimo jeho dohled.</w:t>
      </w:r>
    </w:p>
    <w:p w14:paraId="5C7B5DD7" w14:textId="3E36E1A2" w:rsidR="006F5194" w:rsidRPr="009A5AF8" w:rsidRDefault="006F5194" w:rsidP="00EF58C5">
      <w:pPr>
        <w:pStyle w:val="KUsmlouva-3rove"/>
        <w:numPr>
          <w:ilvl w:val="0"/>
          <w:numId w:val="0"/>
        </w:numPr>
        <w:spacing w:before="120" w:after="0"/>
        <w:ind w:left="1134"/>
        <w:contextualSpacing/>
        <w:rPr>
          <w:b/>
        </w:rPr>
      </w:pPr>
      <w:r w:rsidRPr="009A5AF8">
        <w:t>Zhotovitel je povinen vždy písemně vyzvat TDS stavby minimálně 3</w:t>
      </w:r>
      <w:r w:rsidR="00D92267">
        <w:t xml:space="preserve"> pracovní</w:t>
      </w:r>
      <w:r w:rsidRPr="009A5AF8">
        <w:t xml:space="preserve"> dny předem (zápisem do SD, nebo na KD) k prověření všech prací, které budou v dalším pracovním postupu zakryty nebo se stanou nepřístupnými (izolace proti vodě, armatury, základové konstrukce apod.).</w:t>
      </w:r>
      <w:r w:rsidR="006418C9">
        <w:t xml:space="preserve"> Odsouhlasením prací se neruší závazky zhotovitele vyplývající ze Smlouvy o dílo.</w:t>
      </w:r>
      <w:r w:rsidRPr="009A5AF8">
        <w:t xml:space="preserve"> Jestliže se </w:t>
      </w:r>
      <w:r w:rsidR="009144FA" w:rsidRPr="009A5AF8">
        <w:t>TDS</w:t>
      </w:r>
      <w:r w:rsidRPr="009A5AF8">
        <w:t xml:space="preserve"> stavebníka k prověření prací nedostaví do </w:t>
      </w:r>
      <w:r w:rsidRPr="009F5614">
        <w:t xml:space="preserve">3 </w:t>
      </w:r>
      <w:r w:rsidR="00D92267" w:rsidRPr="009F5614">
        <w:t xml:space="preserve">pracovních </w:t>
      </w:r>
      <w:r w:rsidRPr="009F5614">
        <w:t>dnů</w:t>
      </w:r>
      <w:r w:rsidRPr="009A5AF8">
        <w:rPr>
          <w:b/>
        </w:rPr>
        <w:t>,</w:t>
      </w:r>
      <w:r w:rsidRPr="009A5AF8">
        <w:t xml:space="preserve"> ačkoliv byl k tomu řádně vyzván, je povinen hradit náklady dodatečného odkrytí. Zjistí-li se však, že práce byly provedeny vadně, nese náklady dodatečného odkrytí zhotovitel.</w:t>
      </w:r>
    </w:p>
    <w:p w14:paraId="03CBEB22" w14:textId="52996DF6" w:rsidR="006F5194" w:rsidRPr="009F5614" w:rsidRDefault="00733A6B" w:rsidP="002C2356">
      <w:pPr>
        <w:pStyle w:val="KUsmlouva-2rove"/>
        <w:numPr>
          <w:ilvl w:val="1"/>
          <w:numId w:val="13"/>
        </w:numPr>
        <w:spacing w:after="0"/>
        <w:ind w:left="567" w:hanging="567"/>
        <w:contextualSpacing/>
        <w:rPr>
          <w:b/>
        </w:rPr>
      </w:pPr>
      <w:bookmarkStart w:id="19" w:name="_Ref356222075"/>
      <w:r>
        <w:t xml:space="preserve"> </w:t>
      </w:r>
      <w:r w:rsidR="006F5194" w:rsidRPr="009A5AF8">
        <w:t xml:space="preserve">Zhotovitel je povinen průběžně ode dne předání staveniště až do doby protokolárního předání a převzetí díla pořizovat fotodokumentaci postupu stavebních a zejména zakrývaných prací. </w:t>
      </w:r>
      <w:r w:rsidR="006F5194" w:rsidRPr="009F5614">
        <w:rPr>
          <w:b/>
        </w:rPr>
        <w:t xml:space="preserve">Fotodokumentaci </w:t>
      </w:r>
      <w:r w:rsidR="006F5194" w:rsidRPr="009A5AF8">
        <w:t xml:space="preserve">předá zhotovitel objednateli v digitální formě </w:t>
      </w:r>
      <w:r w:rsidR="006F5194" w:rsidRPr="009F5614">
        <w:rPr>
          <w:b/>
        </w:rPr>
        <w:t>při měsíční fakturaci a při předání stavby.</w:t>
      </w:r>
      <w:bookmarkEnd w:id="19"/>
    </w:p>
    <w:p w14:paraId="41082BA7" w14:textId="77777777" w:rsidR="006F5194" w:rsidRPr="009A5AF8" w:rsidRDefault="006F5194" w:rsidP="002C2356">
      <w:pPr>
        <w:pStyle w:val="KUsmlouva-2rove"/>
        <w:numPr>
          <w:ilvl w:val="1"/>
          <w:numId w:val="13"/>
        </w:numPr>
        <w:spacing w:after="0"/>
        <w:ind w:left="567" w:hanging="567"/>
        <w:contextualSpacing/>
      </w:pPr>
      <w:r w:rsidRPr="009A5AF8">
        <w:t>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14:paraId="717F7743" w14:textId="77777777" w:rsidR="006F5194" w:rsidRPr="009A5AF8" w:rsidRDefault="006F5194" w:rsidP="002C2356">
      <w:pPr>
        <w:pStyle w:val="KUsmlouva-2rove"/>
        <w:numPr>
          <w:ilvl w:val="1"/>
          <w:numId w:val="13"/>
        </w:numPr>
        <w:spacing w:after="0"/>
        <w:ind w:left="567" w:hanging="567"/>
        <w:contextualSpacing/>
        <w:rPr>
          <w:rStyle w:val="KUTun"/>
        </w:rPr>
      </w:pPr>
      <w:r w:rsidRPr="009A5AF8">
        <w:rPr>
          <w:rStyle w:val="KUTun"/>
        </w:rPr>
        <w:t>Výkresy a vzorky:</w:t>
      </w:r>
    </w:p>
    <w:p w14:paraId="420F3E20" w14:textId="77777777" w:rsidR="006F5194" w:rsidRPr="009A5AF8" w:rsidRDefault="006F5194" w:rsidP="001C2664">
      <w:pPr>
        <w:pStyle w:val="KUsmlouva-3rove"/>
        <w:numPr>
          <w:ilvl w:val="2"/>
          <w:numId w:val="13"/>
        </w:numPr>
        <w:spacing w:before="120" w:after="0"/>
        <w:contextualSpacing/>
        <w:rPr>
          <w:b/>
        </w:rPr>
      </w:pPr>
      <w:r w:rsidRPr="009A5AF8">
        <w:t>výkresy:</w:t>
      </w:r>
    </w:p>
    <w:p w14:paraId="5DCF23F8" w14:textId="77777777" w:rsidR="006F5194" w:rsidRPr="00AC2ADF" w:rsidRDefault="006F5194" w:rsidP="001E0299">
      <w:pPr>
        <w:pStyle w:val="KUsmlouva-4rove"/>
        <w:numPr>
          <w:ilvl w:val="3"/>
          <w:numId w:val="13"/>
        </w:numPr>
        <w:spacing w:before="120"/>
        <w:contextualSpacing/>
        <w:rPr>
          <w:b/>
        </w:rPr>
      </w:pPr>
      <w:r w:rsidRPr="009A5AF8">
        <w:t xml:space="preserve">pokud bude realizace díla </w:t>
      </w:r>
      <w:r w:rsidR="00AC67F6" w:rsidRPr="009A5AF8">
        <w:t>vy</w:t>
      </w:r>
      <w:r w:rsidRPr="009A5AF8">
        <w:t xml:space="preserve">žadovat </w:t>
      </w:r>
      <w:r w:rsidRPr="00AC2ADF">
        <w:rPr>
          <w:b/>
        </w:rPr>
        <w:t>dokumentaci pro upřesnění</w:t>
      </w:r>
      <w:r w:rsidRPr="009A5AF8">
        <w:t xml:space="preserve"> některých částí díla, zhotovitel bezodkladně zpracuje nebo zajistí zpracování této dokumentace (</w:t>
      </w:r>
      <w:r w:rsidR="00234057" w:rsidRPr="009A5AF8">
        <w:t>dílenské,</w:t>
      </w:r>
      <w:r w:rsidRPr="009A5AF8">
        <w:t xml:space="preserve"> výrobní, sestavné, montážní, seřizovací, pracovní, plánovací, dodavatelské výkresy, situační plány, zapojovací a řídící schémata, specifikace, soupisy zařízení, soupisy částí, technické specifikace </w:t>
      </w:r>
      <w:r w:rsidR="002C2356" w:rsidRPr="009A5AF8">
        <w:t>objednávek</w:t>
      </w:r>
      <w:r w:rsidRPr="009A5AF8">
        <w:t xml:space="preserve"> apod.), včetně zajištění odsouhlasení této dokumentace na KD a zapracování případných připomínek. Dokumentace bude po odsouhlasení předána objednatel</w:t>
      </w:r>
      <w:r w:rsidR="001114A5">
        <w:t xml:space="preserve">i </w:t>
      </w:r>
      <w:r w:rsidRPr="009A5AF8">
        <w:t xml:space="preserve">2 x v digitální podobě </w:t>
      </w:r>
      <w:r w:rsidR="001114A5">
        <w:br/>
      </w:r>
      <w:r w:rsidRPr="009A5AF8">
        <w:t xml:space="preserve">(1x ve formátu </w:t>
      </w:r>
      <w:proofErr w:type="spellStart"/>
      <w:r w:rsidRPr="009A5AF8">
        <w:t>pdf</w:t>
      </w:r>
      <w:proofErr w:type="spellEnd"/>
      <w:r w:rsidRPr="009A5AF8">
        <w:t>. a 1x ve formátu zpracovaného, editovatelného programu) a 2x v tištěné podobě.</w:t>
      </w:r>
    </w:p>
    <w:p w14:paraId="6EA3D2D5" w14:textId="77777777" w:rsidR="006F5194" w:rsidRPr="009A5AF8" w:rsidRDefault="006F5194" w:rsidP="001C2664">
      <w:pPr>
        <w:pStyle w:val="KUsmlouva-3rove"/>
        <w:numPr>
          <w:ilvl w:val="2"/>
          <w:numId w:val="13"/>
        </w:numPr>
        <w:spacing w:before="120" w:after="0"/>
        <w:contextualSpacing/>
        <w:rPr>
          <w:b/>
        </w:rPr>
      </w:pPr>
      <w:r w:rsidRPr="009A5AF8">
        <w:t>vzorky:</w:t>
      </w:r>
    </w:p>
    <w:p w14:paraId="1DDC2B3E" w14:textId="77777777" w:rsidR="006F5194" w:rsidRPr="009A5AF8" w:rsidRDefault="006F5194" w:rsidP="002C2356">
      <w:pPr>
        <w:pStyle w:val="KUsmlouva-4rove"/>
        <w:numPr>
          <w:ilvl w:val="3"/>
          <w:numId w:val="13"/>
        </w:numPr>
        <w:spacing w:before="120"/>
        <w:ind w:left="2410"/>
        <w:contextualSpacing/>
      </w:pPr>
      <w:r w:rsidRPr="009A5AF8">
        <w:t xml:space="preserve">pokud bude realizace díla, nebo objednatel požadovat </w:t>
      </w:r>
      <w:r w:rsidRPr="009A5AF8">
        <w:rPr>
          <w:b/>
        </w:rPr>
        <w:t>vzorky</w:t>
      </w:r>
      <w:r w:rsidRPr="009A5AF8">
        <w:t xml:space="preserve"> zhotovitelem opatřovaných materiálů nebo zařízení, zhotovitel bezodkladně zajistí a předá objednateli určený počet nebo množství těchto vzorků. Vzorky jako předmět posouzení (materiály a zařízení, kterých se vzorky týkají) </w:t>
      </w:r>
      <w:r w:rsidRPr="009A5AF8">
        <w:rPr>
          <w:b/>
        </w:rPr>
        <w:t>nemohou být vyrobeny, dodány nebo zabudovány</w:t>
      </w:r>
      <w:r w:rsidRPr="009A5AF8">
        <w:t xml:space="preserve"> do díla bez tohoto posouzení a odsouhlasení.</w:t>
      </w:r>
    </w:p>
    <w:p w14:paraId="2273B8BA" w14:textId="77777777" w:rsidR="006F5194" w:rsidRPr="009A5AF8" w:rsidRDefault="006F5194" w:rsidP="002C2356">
      <w:pPr>
        <w:pStyle w:val="KUsmlouva-4rove"/>
        <w:numPr>
          <w:ilvl w:val="3"/>
          <w:numId w:val="13"/>
        </w:numPr>
        <w:spacing w:before="120"/>
        <w:ind w:left="2410"/>
        <w:contextualSpacing/>
      </w:pPr>
      <w:r w:rsidRPr="009A5AF8">
        <w:t>Objednatel je oprávněn odmítnout předložené vzorky (a to z estetického nebo provozního hlediska), nebo požadovat rozšíření okruhu vzorků, případně doplnit nebo upravit vzorky. Zhotovitel je povinen tento požadavek objednatele akceptovat. Ani opakované odmítnutí předloženého vzorku nemá vliv na sjednané termíny plnění a cenu díla.</w:t>
      </w:r>
    </w:p>
    <w:p w14:paraId="4C826AD2" w14:textId="79930F47" w:rsidR="006F5194" w:rsidRPr="009A5AF8" w:rsidRDefault="006F5194" w:rsidP="002C2356">
      <w:pPr>
        <w:pStyle w:val="KUsmlouva-4rove"/>
        <w:numPr>
          <w:ilvl w:val="3"/>
          <w:numId w:val="13"/>
        </w:numPr>
        <w:spacing w:before="120"/>
        <w:ind w:left="2410"/>
        <w:contextualSpacing/>
      </w:pPr>
      <w:r w:rsidRPr="009A5AF8">
        <w:t>Zhotovitel je povinen předkládat vzorky v takovém časovém předstihu, aby nemohlo dojít k časové prodlevě při provádění prací z důvodu neodsouhlasení vzorku. Objednatel se do 1</w:t>
      </w:r>
      <w:r w:rsidR="006E3C83">
        <w:t xml:space="preserve">0 pracovních </w:t>
      </w:r>
      <w:r w:rsidRPr="009A5AF8">
        <w:t>dnů po předložení vzorku vyjádří, zda ho přijímá, odmítá, či zda požaduje změnu. Zhotovitel je povinen předložit nový nebo upravený vzorek a objednatel se k němu opětovně vyjádří do 1</w:t>
      </w:r>
      <w:r w:rsidR="006E3C83">
        <w:t>0</w:t>
      </w:r>
      <w:r w:rsidRPr="009A5AF8">
        <w:t xml:space="preserve"> </w:t>
      </w:r>
      <w:r w:rsidR="006E3C83">
        <w:t xml:space="preserve">pracovních </w:t>
      </w:r>
      <w:r w:rsidRPr="009A5AF8">
        <w:t>dn</w:t>
      </w:r>
      <w:r w:rsidR="006E3C83">
        <w:t>ů</w:t>
      </w:r>
      <w:r w:rsidRPr="009A5AF8">
        <w:t>, pokud se strany nedohodly jinak. Tento postup se opakuje až do doby odsouhlasení vzorků zástupcem objednatele.</w:t>
      </w:r>
    </w:p>
    <w:p w14:paraId="037D0165" w14:textId="77777777" w:rsidR="006F5194" w:rsidRPr="009A5AF8" w:rsidRDefault="006F5194" w:rsidP="00A20B6E">
      <w:pPr>
        <w:pStyle w:val="KUsmlouva-3rove"/>
        <w:numPr>
          <w:ilvl w:val="2"/>
          <w:numId w:val="13"/>
        </w:numPr>
        <w:spacing w:before="120" w:after="0"/>
        <w:ind w:left="1418" w:hanging="992"/>
        <w:contextualSpacing/>
      </w:pPr>
      <w:r w:rsidRPr="009A5AF8">
        <w:t xml:space="preserve">Každý vzorek bude opatřen štítkem, na kterém bude vyznačeno jako minimum: jméno zhotovitele, jméno poddodavatele, název stavby, místo původu, název a číslo položky dle výkazu výměr, jméno výrobce, tovární název, číslo modelu, odkaz na číslo </w:t>
      </w:r>
      <w:r w:rsidRPr="009A5AF8">
        <w:lastRenderedPageBreak/>
        <w:t xml:space="preserve">příslušného výkresu, číslo části a článku specifikace a datum předání (údaje </w:t>
      </w:r>
      <w:r w:rsidR="001114A5">
        <w:br/>
      </w:r>
      <w:r w:rsidRPr="009A5AF8">
        <w:t xml:space="preserve">se uvádějí, pokud jsou aplikovatelné). </w:t>
      </w:r>
    </w:p>
    <w:p w14:paraId="6DAB24C7" w14:textId="77777777" w:rsidR="006F5194" w:rsidRPr="009A5AF8" w:rsidRDefault="006F5194" w:rsidP="00A20B6E">
      <w:pPr>
        <w:pStyle w:val="KUsmlouva-3rove"/>
        <w:numPr>
          <w:ilvl w:val="2"/>
          <w:numId w:val="13"/>
        </w:numPr>
        <w:spacing w:before="120" w:after="0"/>
        <w:ind w:left="1418" w:hanging="992"/>
        <w:contextualSpacing/>
      </w:pPr>
      <w:r w:rsidRPr="009A5AF8">
        <w:t>Materiály a zařízení zabudované do díla musí být shodné s odsouhlasenými vzorky.</w:t>
      </w:r>
    </w:p>
    <w:p w14:paraId="59AEE31F" w14:textId="77777777" w:rsidR="006F5194" w:rsidRPr="009A5AF8" w:rsidRDefault="006F5194" w:rsidP="00A20B6E">
      <w:pPr>
        <w:pStyle w:val="KUsmlouva-3rove"/>
        <w:numPr>
          <w:ilvl w:val="2"/>
          <w:numId w:val="13"/>
        </w:numPr>
        <w:spacing w:before="120" w:after="0"/>
        <w:ind w:left="1418" w:hanging="992"/>
        <w:contextualSpacing/>
      </w:pPr>
      <w:r w:rsidRPr="009A5AF8">
        <w:t xml:space="preserve">Předložené vzorky budou po jejich odsouhlasení předány do skladu vzorků </w:t>
      </w:r>
      <w:r w:rsidR="008442CD" w:rsidRPr="009A5AF8">
        <w:br/>
      </w:r>
      <w:r w:rsidRPr="009A5AF8">
        <w:t xml:space="preserve">a v případě potřeby budou za účasti TDS zabudovány do stavby. Smluvní strany </w:t>
      </w:r>
      <w:r w:rsidR="001114A5">
        <w:br/>
      </w:r>
      <w:r w:rsidRPr="009A5AF8">
        <w:t>se shodly, že vzorky nezabudované do stavby se stávají majetkem objednatele.</w:t>
      </w:r>
    </w:p>
    <w:p w14:paraId="254C0DC8" w14:textId="77777777" w:rsidR="006F5194" w:rsidRPr="009A5AF8" w:rsidRDefault="006F5194" w:rsidP="000C6A06">
      <w:pPr>
        <w:pStyle w:val="KUsmlouva-2rove"/>
        <w:numPr>
          <w:ilvl w:val="1"/>
          <w:numId w:val="13"/>
        </w:numPr>
        <w:spacing w:after="0"/>
        <w:ind w:left="567" w:hanging="567"/>
        <w:contextualSpacing/>
      </w:pPr>
      <w:r w:rsidRPr="009A5AF8">
        <w:t>Zhotovitel se tímto zavazuje, že jakékoli dílo, které bude součástí stavby a které bude naplňovat znaky díla dle § 2 zákona č. 121/2000 Sb., autorský zákon, ve znění pozdějších předpisů, bude objednatel oprávněn užít jakýmkoli způsobem (včetně jeho převodu na 3. osobu) a v rozsahu bez jakýchkoli omezení, a že vůči objednateli nebudou uplatněny oprávněné nároky majitelů autorských práv či jakékoli oprávněné nároky jiných 3. osob v souvislosti s užitím díla (práva autorská, práva příbuzná právu autorskému, práva patentová, práva k ochranné známce, práva z nekalé soutěže, práva osobnostní či práva vlastnická aj.). Zhotovitel je povinen poskytnout objednateli oprávnění k výkonu práva dílo užít ke všem způsobům užití známým v době uzavření smlouvy v rozsahu neomezeném, co se týká času, množství užití díla a oprávnění upravit či jinak měnit dílo nebo dílo spojit s jiným dílem. Objednatel může svá oprávnění k dílu nebo jeho část postoupit třetí osobě a zhotovitel dává k takovému poskytnutí tímto svůj výslovný souhlas. Licence ke všem oprávněním objednatele podle této smlouvy je pro objednatele podle této smlouvy zahrnuta v ceně díla.</w:t>
      </w:r>
    </w:p>
    <w:p w14:paraId="71B96C3F" w14:textId="77777777" w:rsidR="006F5194" w:rsidRPr="009A5AF8" w:rsidRDefault="006F5194" w:rsidP="000C6A06">
      <w:pPr>
        <w:pStyle w:val="KUsmlouva-2rove"/>
        <w:numPr>
          <w:ilvl w:val="1"/>
          <w:numId w:val="13"/>
        </w:numPr>
        <w:spacing w:after="0"/>
        <w:ind w:left="567" w:hanging="567"/>
        <w:contextualSpacing/>
      </w:pPr>
      <w:r w:rsidRPr="009A5AF8">
        <w:t>Zhotovitel je povinen uspořádat si své právní vztahy s autory autorských děl tak, aby splnění poskytnutí nebo převodu práv nebránily žádné právní překážky. Zhotovitel není oprávněn k provedení jakýchkoli právních úkonů omezujících užití díla objednatelem nebo zakládajících jakékoli jiné nároky zhotovitele nebo třetích osob, než jaké jsou stanoveny smlouvou.</w:t>
      </w:r>
    </w:p>
    <w:p w14:paraId="717AAEBC" w14:textId="77777777" w:rsidR="00003EF8" w:rsidRDefault="006F5194" w:rsidP="00EA071A">
      <w:pPr>
        <w:pStyle w:val="KUsmlouva-2rove"/>
        <w:numPr>
          <w:ilvl w:val="1"/>
          <w:numId w:val="13"/>
        </w:numPr>
        <w:spacing w:after="0"/>
        <w:ind w:left="567" w:hanging="567"/>
        <w:contextualSpacing/>
      </w:pPr>
      <w:r w:rsidRPr="009A5AF8">
        <w:t>Pokud zhotovitel při zhotovení díla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0A8E5A43" w14:textId="77777777" w:rsidR="00256296" w:rsidRDefault="00256296" w:rsidP="00256296">
      <w:pPr>
        <w:pStyle w:val="KUsmlouva-2rove"/>
        <w:numPr>
          <w:ilvl w:val="0"/>
          <w:numId w:val="0"/>
        </w:numPr>
        <w:spacing w:after="0"/>
        <w:ind w:left="567"/>
        <w:contextualSpacing/>
      </w:pPr>
    </w:p>
    <w:p w14:paraId="1229687A" w14:textId="77777777" w:rsidR="006F5194" w:rsidRPr="009A5AF8" w:rsidRDefault="006F5194" w:rsidP="00656A1C">
      <w:pPr>
        <w:pStyle w:val="KUsmlouva-1rove"/>
        <w:numPr>
          <w:ilvl w:val="0"/>
          <w:numId w:val="13"/>
        </w:numPr>
        <w:spacing w:before="120" w:after="0"/>
        <w:ind w:left="567" w:hanging="567"/>
        <w:jc w:val="both"/>
        <w:rPr>
          <w:rFonts w:cs="Arial"/>
          <w:sz w:val="28"/>
        </w:rPr>
      </w:pPr>
      <w:r w:rsidRPr="009A5AF8">
        <w:rPr>
          <w:rFonts w:cs="Arial"/>
          <w:sz w:val="28"/>
        </w:rPr>
        <w:t xml:space="preserve">PROVÁDĚNÍ DOZORU NAD PLNĚNÍM PŘEDMĚTU SMLOUVY </w:t>
      </w:r>
      <w:r w:rsidR="00656A1C">
        <w:rPr>
          <w:rFonts w:cs="Arial"/>
          <w:sz w:val="28"/>
        </w:rPr>
        <w:br/>
      </w:r>
      <w:r w:rsidRPr="009A5AF8">
        <w:rPr>
          <w:rFonts w:cs="Arial"/>
          <w:sz w:val="28"/>
        </w:rPr>
        <w:t>A BEZPEČNOSTÍ A OCHRANOU ZDRAVÍ PŘI PRÁCI NA STAVENIŠTI</w:t>
      </w:r>
    </w:p>
    <w:p w14:paraId="5999C345" w14:textId="77777777" w:rsidR="006F5194" w:rsidRPr="009A5AF8" w:rsidRDefault="006F5194" w:rsidP="001C2664">
      <w:pPr>
        <w:pStyle w:val="KUsmlouva-2rove"/>
        <w:numPr>
          <w:ilvl w:val="1"/>
          <w:numId w:val="13"/>
        </w:numPr>
        <w:spacing w:after="0"/>
        <w:ind w:left="567" w:hanging="567"/>
        <w:contextualSpacing/>
        <w:rPr>
          <w:b/>
        </w:rPr>
      </w:pPr>
      <w:r w:rsidRPr="009A5AF8">
        <w:t xml:space="preserve">Zhotovitel bude ve věcech plnění předmětu této smlouvy aktivně </w:t>
      </w:r>
      <w:r w:rsidRPr="009A5AF8">
        <w:rPr>
          <w:b/>
        </w:rPr>
        <w:t>spolupracovat</w:t>
      </w:r>
      <w:r w:rsidRPr="009A5AF8">
        <w:t xml:space="preserve"> s objednatelem, technickým dozorem stavebníka, koordinátorem a autorským dozorem.</w:t>
      </w:r>
    </w:p>
    <w:p w14:paraId="7AE51BAF" w14:textId="552F93A2" w:rsidR="006F5194" w:rsidRPr="009A5AF8" w:rsidRDefault="006F5194" w:rsidP="001C2664">
      <w:pPr>
        <w:pStyle w:val="KUsmlouva-2rove"/>
        <w:numPr>
          <w:ilvl w:val="1"/>
          <w:numId w:val="13"/>
        </w:numPr>
        <w:spacing w:after="0"/>
        <w:ind w:left="567" w:hanging="567"/>
        <w:contextualSpacing/>
      </w:pPr>
      <w:r w:rsidRPr="009A5AF8">
        <w:t xml:space="preserve">Smluvní strany se dohodly na organizování KD stavby dle průběhu a potřeb stavby, nejméně však 1x za </w:t>
      </w:r>
      <w:r w:rsidR="00BE176F">
        <w:t xml:space="preserve">7 </w:t>
      </w:r>
      <w:r w:rsidRPr="009A5AF8">
        <w:t xml:space="preserve">dnů, a to na staveništi. KD organizuje TDS, který vyhotoví zápis z KD a tento předá dle dohodnutého rozdělovníku. KD se zaměří na kontrolu kvality, věcného, finančního </w:t>
      </w:r>
      <w:r w:rsidR="001114A5">
        <w:br/>
      </w:r>
      <w:r w:rsidRPr="009A5AF8">
        <w:t xml:space="preserve">a časového postupu provádění prací. </w:t>
      </w:r>
    </w:p>
    <w:p w14:paraId="4263FED0" w14:textId="77777777" w:rsidR="006F5194" w:rsidRPr="009A5AF8" w:rsidRDefault="006F5194" w:rsidP="001C2664">
      <w:pPr>
        <w:pStyle w:val="KUsmlouva-2rove"/>
        <w:numPr>
          <w:ilvl w:val="1"/>
          <w:numId w:val="13"/>
        </w:numPr>
        <w:spacing w:after="0"/>
        <w:ind w:left="567" w:hanging="567"/>
        <w:contextualSpacing/>
      </w:pPr>
      <w:r w:rsidRPr="009A5AF8">
        <w:t xml:space="preserve">Náklady na účast na </w:t>
      </w:r>
      <w:r w:rsidR="00C340C1" w:rsidRPr="009A5AF8">
        <w:t>KD</w:t>
      </w:r>
      <w:r w:rsidRPr="009A5AF8">
        <w:t xml:space="preserve"> nese každý účastník samostatně ze svého. Požádá-li o to TDS, zúčastní se </w:t>
      </w:r>
      <w:r w:rsidR="00C340C1" w:rsidRPr="009A5AF8">
        <w:t>KD</w:t>
      </w:r>
      <w:r w:rsidRPr="009A5AF8">
        <w:t xml:space="preserve"> statutární zástupce zhotovitele, případně hlavní poddodavatelé zhotovitele.</w:t>
      </w:r>
    </w:p>
    <w:p w14:paraId="11333D51" w14:textId="77777777" w:rsidR="006F5194" w:rsidRPr="009A5AF8" w:rsidRDefault="006F5194" w:rsidP="001C2664">
      <w:pPr>
        <w:pStyle w:val="KUsmlouva-2rove"/>
        <w:numPr>
          <w:ilvl w:val="1"/>
          <w:numId w:val="13"/>
        </w:numPr>
        <w:spacing w:after="0"/>
        <w:ind w:left="567" w:hanging="567"/>
        <w:contextualSpacing/>
      </w:pPr>
      <w:r w:rsidRPr="009A5AF8">
        <w:t>TDS a koordinátor BOZP jsou oprávněni vykonávat na stavbě dozor nad dodržováním požadované kvality prací i bezpečností a ochranou zdraví při práci na staveništi a jsou oprávněni, pokud není dostupný stavbyvedoucí zhotovitele, zastavit práce v případech kdy zejména:</w:t>
      </w:r>
    </w:p>
    <w:p w14:paraId="75C41866" w14:textId="77777777" w:rsidR="006F5194" w:rsidRPr="009A5AF8" w:rsidRDefault="006F5194" w:rsidP="001C2664">
      <w:pPr>
        <w:pStyle w:val="KUsmlouva-odrkyk2rovni"/>
        <w:numPr>
          <w:ilvl w:val="0"/>
          <w:numId w:val="11"/>
        </w:numPr>
        <w:spacing w:before="120"/>
        <w:contextualSpacing/>
      </w:pPr>
      <w:r w:rsidRPr="009A5AF8">
        <w:t>hrozí nebezpečí vzniku majetkové škody,</w:t>
      </w:r>
    </w:p>
    <w:p w14:paraId="7EE9084C" w14:textId="77777777" w:rsidR="006F5194" w:rsidRPr="009A5AF8" w:rsidRDefault="006F5194" w:rsidP="001C2664">
      <w:pPr>
        <w:pStyle w:val="KUsmlouva-odrkyk2rovni"/>
        <w:numPr>
          <w:ilvl w:val="0"/>
          <w:numId w:val="11"/>
        </w:numPr>
        <w:spacing w:before="120"/>
        <w:contextualSpacing/>
      </w:pPr>
      <w:r w:rsidRPr="009A5AF8">
        <w:t>je ohroženo zdraví a bezpečnost zaměstnanců nebo jiných osob,</w:t>
      </w:r>
    </w:p>
    <w:p w14:paraId="4CF04691" w14:textId="77777777" w:rsidR="006F5194" w:rsidRPr="009A5AF8" w:rsidRDefault="006F5194" w:rsidP="001C2664">
      <w:pPr>
        <w:pStyle w:val="KUsmlouva-odrkyk2rovni"/>
        <w:numPr>
          <w:ilvl w:val="0"/>
          <w:numId w:val="11"/>
        </w:numPr>
        <w:spacing w:before="120"/>
        <w:contextualSpacing/>
      </w:pPr>
      <w:r w:rsidRPr="009A5AF8">
        <w:t>je ohrožena bezpečnost stavby,</w:t>
      </w:r>
    </w:p>
    <w:p w14:paraId="38D0055D" w14:textId="77777777" w:rsidR="006F5194" w:rsidRPr="009A5AF8" w:rsidRDefault="006F5194" w:rsidP="001C2664">
      <w:pPr>
        <w:pStyle w:val="KUsmlouva-odrkyk2rovni"/>
        <w:numPr>
          <w:ilvl w:val="0"/>
          <w:numId w:val="11"/>
        </w:numPr>
        <w:spacing w:before="120"/>
        <w:contextualSpacing/>
      </w:pPr>
      <w:r w:rsidRPr="009A5AF8">
        <w:t>hrozí zhoršení požadované kvality celku i dílčích částí stavby.</w:t>
      </w:r>
    </w:p>
    <w:p w14:paraId="1F6A8EB7" w14:textId="77777777" w:rsidR="006F5194" w:rsidRPr="009A5AF8" w:rsidRDefault="006F5194" w:rsidP="009A5AF8">
      <w:pPr>
        <w:pStyle w:val="KUsmlouva-2rove"/>
        <w:numPr>
          <w:ilvl w:val="1"/>
          <w:numId w:val="13"/>
        </w:numPr>
        <w:spacing w:after="0"/>
        <w:contextualSpacing/>
        <w:jc w:val="left"/>
        <w:rPr>
          <w:rStyle w:val="KUTun"/>
          <w:b w:val="0"/>
        </w:rPr>
      </w:pPr>
      <w:r w:rsidRPr="009A5AF8">
        <w:rPr>
          <w:rStyle w:val="KUTun"/>
          <w:b w:val="0"/>
        </w:rPr>
        <w:t>Bezpečnost a ochrana zdraví při práci na staveništi:</w:t>
      </w:r>
    </w:p>
    <w:p w14:paraId="55F1B25C" w14:textId="77777777" w:rsidR="006F5194" w:rsidRPr="009A5AF8" w:rsidRDefault="006F5194" w:rsidP="00654D89">
      <w:pPr>
        <w:pStyle w:val="KUsmlouva-2rove"/>
        <w:numPr>
          <w:ilvl w:val="0"/>
          <w:numId w:val="0"/>
        </w:numPr>
        <w:spacing w:after="0"/>
        <w:ind w:left="567"/>
        <w:contextualSpacing/>
        <w:rPr>
          <w:rStyle w:val="KUTun"/>
          <w:b w:val="0"/>
        </w:rPr>
      </w:pPr>
      <w:r w:rsidRPr="009A5AF8">
        <w:rPr>
          <w:rStyle w:val="KUTun"/>
          <w:b w:val="0"/>
        </w:rPr>
        <w:t xml:space="preserve">Povinností zhotovitele je důsledné zajištění bezpečnosti a ochrany zdraví při práci v souladu s platnými právními předpisy, zejména zákoníkem práce, zákonem č. 309/2006 Sb., o zajištění dalších podmínek bezpečnosti a ochrany zdraví při práci, v platném znění (dále jen zákon </w:t>
      </w:r>
      <w:r w:rsidR="0041744E" w:rsidRPr="009A5AF8">
        <w:rPr>
          <w:rStyle w:val="KUTun"/>
          <w:b w:val="0"/>
        </w:rPr>
        <w:br/>
      </w:r>
      <w:r w:rsidRPr="009A5AF8">
        <w:rPr>
          <w:rStyle w:val="KUTun"/>
          <w:b w:val="0"/>
        </w:rPr>
        <w:t>č. 309/2006 Sb.) a jeho platnými prováděcími předpisy, dále pak platnými hygienickými předpisy a bezpečnostními opatřeními na ochranu lidí a majetku, zejména pak:</w:t>
      </w:r>
    </w:p>
    <w:p w14:paraId="34544FE2" w14:textId="77777777" w:rsidR="006F5194" w:rsidRPr="009A5AF8" w:rsidRDefault="006F5194" w:rsidP="001C2664">
      <w:pPr>
        <w:pStyle w:val="KUsmlouva-3rove"/>
        <w:numPr>
          <w:ilvl w:val="2"/>
          <w:numId w:val="13"/>
        </w:numPr>
        <w:spacing w:before="120" w:after="0"/>
        <w:contextualSpacing/>
        <w:rPr>
          <w:b/>
        </w:rPr>
      </w:pPr>
      <w:r w:rsidRPr="009A5AF8">
        <w:lastRenderedPageBreak/>
        <w:t>Splnění povinnosti dle § 16 písm. a) zákona č. 309/2006 Sb.</w:t>
      </w:r>
      <w:r w:rsidR="00E228AA">
        <w:t>,</w:t>
      </w:r>
    </w:p>
    <w:p w14:paraId="2189707D" w14:textId="77777777" w:rsidR="006F5194" w:rsidRPr="009A5AF8" w:rsidRDefault="006F5194" w:rsidP="001C2664">
      <w:pPr>
        <w:pStyle w:val="KUsmlouva-3rove"/>
        <w:numPr>
          <w:ilvl w:val="2"/>
          <w:numId w:val="13"/>
        </w:numPr>
        <w:spacing w:before="120" w:after="0"/>
        <w:contextualSpacing/>
        <w:rPr>
          <w:b/>
        </w:rPr>
      </w:pPr>
      <w:r w:rsidRPr="009A5AF8">
        <w:rPr>
          <w:szCs w:val="22"/>
        </w:rPr>
        <w:t>Zhotovitel je povinen p</w:t>
      </w:r>
      <w:r w:rsidRPr="009A5AF8">
        <w:t xml:space="preserve">oskytnout v souladu s § 16 písm. b) zákona č. 309/2006 Sb. </w:t>
      </w:r>
      <w:r w:rsidRPr="009A5AF8">
        <w:rPr>
          <w:b/>
        </w:rPr>
        <w:t>koordinátorovi součinnost</w:t>
      </w:r>
      <w:r w:rsidRPr="009A5AF8">
        <w:t xml:space="preserve"> potřebnou pro plnění jeho úkolů po celou dobu realizace stavby a působit v aktivní spolupráci s koordinátorem BOZP při práci na staveništi </w:t>
      </w:r>
      <w:r w:rsidR="0041744E" w:rsidRPr="009A5AF8">
        <w:br/>
      </w:r>
      <w:r w:rsidRPr="009A5AF8">
        <w:t>a neprodleně poskytnout jakoukoli informaci související s výkonem funkce koordinátora BOZP,</w:t>
      </w:r>
    </w:p>
    <w:p w14:paraId="30AD27A7" w14:textId="77777777" w:rsidR="006F5194" w:rsidRPr="009A5AF8" w:rsidRDefault="006F5194" w:rsidP="001C2664">
      <w:pPr>
        <w:pStyle w:val="KUsmlouva-3rove"/>
        <w:numPr>
          <w:ilvl w:val="2"/>
          <w:numId w:val="13"/>
        </w:numPr>
        <w:spacing w:before="120" w:after="0"/>
        <w:contextualSpacing/>
        <w:rPr>
          <w:b/>
        </w:rPr>
      </w:pPr>
      <w:r w:rsidRPr="009A5AF8">
        <w:t>Vznikne-li koordinátorovi povinnost zpracovat plán v důsledku vykonávání prací a činností vystavujících fyzickou osobu zvýšenému ohrožení života nebo poškození zdraví, je zhotovitel povinen předávat mu včas informace a podklady potřebné pro zhotovení tohoto plánu a jeho případných změn,</w:t>
      </w:r>
    </w:p>
    <w:p w14:paraId="7DD70D01" w14:textId="77777777" w:rsidR="006F5194" w:rsidRPr="009A5AF8" w:rsidRDefault="006F5194" w:rsidP="001C2664">
      <w:pPr>
        <w:pStyle w:val="KUsmlouva-3rove"/>
        <w:numPr>
          <w:ilvl w:val="2"/>
          <w:numId w:val="13"/>
        </w:numPr>
        <w:spacing w:before="120" w:after="0"/>
        <w:contextualSpacing/>
      </w:pPr>
      <w:r w:rsidRPr="009A5AF8">
        <w:t>Zhotovitel zajistí průběžně vlastní kontrolu dodržování bezpečnostních předpisů všech pracovníků při realizaci díla a pokynů koordinátora. Současně bere na vědomí povinnost všech osob nosit na staveništi ochrannou přilbu, reflexní vestu, pracovní obuv a ostatní nutné ochranné pomůcky. Výjimky může povolit pouze v odůvodněných případech stavbyvedoucí zhotovitele. O udělení výjimky musí být proveden záznam v</w:t>
      </w:r>
      <w:r w:rsidR="009E70B6" w:rsidRPr="009A5AF8">
        <w:t> </w:t>
      </w:r>
      <w:r w:rsidRPr="009A5AF8">
        <w:t>SD</w:t>
      </w:r>
      <w:r w:rsidR="009E70B6" w:rsidRPr="009A5AF8">
        <w:t>,</w:t>
      </w:r>
    </w:p>
    <w:p w14:paraId="3E1AC950" w14:textId="77777777" w:rsidR="006F5194" w:rsidRPr="009A5AF8" w:rsidRDefault="006F5194" w:rsidP="001C2664">
      <w:pPr>
        <w:pStyle w:val="KUsmlouva-3rove"/>
        <w:numPr>
          <w:ilvl w:val="2"/>
          <w:numId w:val="13"/>
        </w:numPr>
        <w:spacing w:before="120" w:after="0"/>
        <w:contextualSpacing/>
        <w:rPr>
          <w:b/>
        </w:rPr>
      </w:pPr>
      <w:r w:rsidRPr="009A5AF8">
        <w:t xml:space="preserve">Zhotovitel je povinen </w:t>
      </w:r>
      <w:r w:rsidRPr="009A5AF8">
        <w:rPr>
          <w:b/>
        </w:rPr>
        <w:t>umožnit v pracovní době provedení kontroly</w:t>
      </w:r>
      <w:r w:rsidRPr="009A5AF8">
        <w:t xml:space="preserve"> všem osobám pověřeným objednatelem písemným zmocněním a osobám dle </w:t>
      </w:r>
      <w:r w:rsidR="002648E1" w:rsidRPr="009A5AF8">
        <w:t xml:space="preserve">stavebního </w:t>
      </w:r>
      <w:r w:rsidRPr="009A5AF8">
        <w:t>zákona a zákona č. 309/2006 Sb. Pro výkon této kontroly bude k nahlédnutí v kanceláři osoby pověřené vedením stavby (stavbyvedoucí) zejména:</w:t>
      </w:r>
    </w:p>
    <w:p w14:paraId="24A9D5E9" w14:textId="77777777" w:rsidR="006F5194" w:rsidRPr="009A5AF8" w:rsidRDefault="006F5194" w:rsidP="001C2664">
      <w:pPr>
        <w:pStyle w:val="KUsmlouva-4rove"/>
        <w:numPr>
          <w:ilvl w:val="3"/>
          <w:numId w:val="13"/>
        </w:numPr>
        <w:spacing w:before="120"/>
        <w:contextualSpacing/>
      </w:pPr>
      <w:r w:rsidRPr="009A5AF8">
        <w:t>stavební deník,</w:t>
      </w:r>
    </w:p>
    <w:p w14:paraId="228008F0" w14:textId="77777777" w:rsidR="006F5194" w:rsidRPr="009A5AF8" w:rsidRDefault="006F5194" w:rsidP="001C2664">
      <w:pPr>
        <w:pStyle w:val="KUsmlouva-4rove"/>
        <w:numPr>
          <w:ilvl w:val="3"/>
          <w:numId w:val="13"/>
        </w:numPr>
        <w:spacing w:before="120"/>
        <w:contextualSpacing/>
      </w:pPr>
      <w:r w:rsidRPr="009A5AF8">
        <w:t>doklady dle zákona č. 309/2006 Sb. vztahující se ke stavbě,</w:t>
      </w:r>
    </w:p>
    <w:p w14:paraId="24E3A8FE" w14:textId="77777777" w:rsidR="006F5194" w:rsidRPr="009A5AF8" w:rsidRDefault="006F5194" w:rsidP="001C2664">
      <w:pPr>
        <w:pStyle w:val="KUsmlouva-4rove"/>
        <w:numPr>
          <w:ilvl w:val="3"/>
          <w:numId w:val="13"/>
        </w:numPr>
        <w:spacing w:before="120"/>
        <w:contextualSpacing/>
      </w:pPr>
      <w:r w:rsidRPr="009A5AF8">
        <w:t>seznam dokladů a rozhodnutí státních orgánů ke stavbě,</w:t>
      </w:r>
    </w:p>
    <w:p w14:paraId="4CD6EEE4" w14:textId="77777777" w:rsidR="006F5194" w:rsidRPr="009A5AF8" w:rsidRDefault="006F5194" w:rsidP="001C2664">
      <w:pPr>
        <w:pStyle w:val="KUsmlouva-4rove"/>
        <w:numPr>
          <w:ilvl w:val="3"/>
          <w:numId w:val="13"/>
        </w:numPr>
        <w:spacing w:before="120"/>
        <w:contextualSpacing/>
        <w:rPr>
          <w:b/>
        </w:rPr>
      </w:pPr>
      <w:r w:rsidRPr="009A5AF8">
        <w:t>seznam dokumentace stavby, změny, doplňky,</w:t>
      </w:r>
    </w:p>
    <w:p w14:paraId="6C9779C4" w14:textId="77777777" w:rsidR="00502B0A" w:rsidRDefault="006F5194" w:rsidP="00EA071A">
      <w:pPr>
        <w:pStyle w:val="KUsmlouva-4rove"/>
        <w:numPr>
          <w:ilvl w:val="3"/>
          <w:numId w:val="13"/>
        </w:numPr>
        <w:spacing w:before="120"/>
        <w:contextualSpacing/>
        <w:rPr>
          <w:color w:val="FF0000"/>
        </w:rPr>
      </w:pPr>
      <w:r w:rsidRPr="009A5AF8">
        <w:t>přehled a seznam provedených zkoušek</w:t>
      </w:r>
      <w:r w:rsidRPr="009A5AF8">
        <w:rPr>
          <w:color w:val="FF0000"/>
        </w:rPr>
        <w:t>.</w:t>
      </w:r>
    </w:p>
    <w:p w14:paraId="0A274559" w14:textId="77777777" w:rsidR="00EA071A" w:rsidRPr="00EA071A" w:rsidRDefault="00EA071A" w:rsidP="00EA071A">
      <w:pPr>
        <w:pStyle w:val="KUsmlouva-4rove"/>
        <w:numPr>
          <w:ilvl w:val="0"/>
          <w:numId w:val="0"/>
        </w:numPr>
        <w:spacing w:before="120"/>
        <w:ind w:left="2325"/>
        <w:contextualSpacing/>
        <w:rPr>
          <w:color w:val="FF0000"/>
        </w:rPr>
      </w:pPr>
    </w:p>
    <w:p w14:paraId="3510ECB4" w14:textId="77777777" w:rsidR="00650BEA" w:rsidRPr="007C559F" w:rsidRDefault="00650BEA" w:rsidP="00650BEA">
      <w:pPr>
        <w:spacing w:before="120"/>
        <w:ind w:left="567"/>
        <w:contextualSpacing/>
        <w:jc w:val="both"/>
        <w:rPr>
          <w:rFonts w:ascii="Arial" w:hAnsi="Arial" w:cs="Arial"/>
          <w:szCs w:val="22"/>
        </w:rPr>
      </w:pPr>
    </w:p>
    <w:p w14:paraId="65558650" w14:textId="77777777" w:rsidR="006F5194" w:rsidRPr="009A5AF8" w:rsidRDefault="006F5194" w:rsidP="001C2664">
      <w:pPr>
        <w:pStyle w:val="KUsmlouva-1rove"/>
        <w:numPr>
          <w:ilvl w:val="0"/>
          <w:numId w:val="13"/>
        </w:numPr>
        <w:spacing w:before="120" w:after="0"/>
        <w:ind w:left="567" w:hanging="567"/>
        <w:jc w:val="left"/>
        <w:rPr>
          <w:rFonts w:cs="Arial"/>
          <w:sz w:val="28"/>
        </w:rPr>
      </w:pPr>
      <w:r w:rsidRPr="009A5AF8">
        <w:rPr>
          <w:rFonts w:cs="Arial"/>
          <w:sz w:val="28"/>
        </w:rPr>
        <w:t>PŘEDÁNÍ A PŘEVZETÍ DÍLA, PROVEDENÍ ZKOUŠEK</w:t>
      </w:r>
    </w:p>
    <w:p w14:paraId="1D0E8B7F" w14:textId="77777777" w:rsidR="006F5194" w:rsidRPr="009A5AF8" w:rsidRDefault="006F5194" w:rsidP="001C2664">
      <w:pPr>
        <w:pStyle w:val="KUsmlouva-2rove"/>
        <w:numPr>
          <w:ilvl w:val="1"/>
          <w:numId w:val="13"/>
        </w:numPr>
        <w:spacing w:after="0"/>
        <w:ind w:left="567" w:hanging="567"/>
        <w:contextualSpacing/>
        <w:rPr>
          <w:b/>
          <w:szCs w:val="22"/>
        </w:rPr>
      </w:pPr>
      <w:r w:rsidRPr="009A5AF8">
        <w:rPr>
          <w:szCs w:val="22"/>
        </w:rPr>
        <w:t xml:space="preserve">Zhotovitel splní svou povinnost zhotovit dílo jeho řádným a </w:t>
      </w:r>
      <w:r w:rsidRPr="009A5AF8">
        <w:rPr>
          <w:b/>
          <w:szCs w:val="22"/>
        </w:rPr>
        <w:t>včasným dokončením</w:t>
      </w:r>
      <w:r w:rsidRPr="009A5AF8">
        <w:rPr>
          <w:szCs w:val="22"/>
        </w:rPr>
        <w:t xml:space="preserve"> a předáním objednateli jako celku</w:t>
      </w:r>
      <w:r w:rsidR="00FD7313" w:rsidRPr="009A5AF8">
        <w:rPr>
          <w:szCs w:val="22"/>
        </w:rPr>
        <w:t xml:space="preserve"> a odstraněním všech vad a nedodělků zjištěných v rámci přejímacího řízení</w:t>
      </w:r>
      <w:r w:rsidRPr="009A5AF8">
        <w:rPr>
          <w:szCs w:val="22"/>
        </w:rPr>
        <w:t xml:space="preserve">. Objednatel je oprávněn řádně provedené dílo převzít jako celek nebo po jednotlivých dílčích plněních, není však povinen tak učinit před ve smlouvě sjednaným termínem plnění. Toto právo je splněno </w:t>
      </w:r>
      <w:r w:rsidRPr="009A5AF8">
        <w:rPr>
          <w:b/>
          <w:szCs w:val="22"/>
        </w:rPr>
        <w:t>podpisem protokolu</w:t>
      </w:r>
      <w:r w:rsidRPr="009A5AF8">
        <w:rPr>
          <w:szCs w:val="22"/>
        </w:rPr>
        <w:t xml:space="preserve"> o předání a převzetí díla nebo dílčího plnění oprávněnými zástupci objednatele a zhotovitele. Objednatel je oprávněn převzít řádně zhotovené dílo, nebo jeho část i před termínem plnění.</w:t>
      </w:r>
    </w:p>
    <w:p w14:paraId="520A5835" w14:textId="77777777" w:rsidR="006F5194" w:rsidRPr="009A5AF8" w:rsidRDefault="006F5194" w:rsidP="001C2664">
      <w:pPr>
        <w:pStyle w:val="KUsmlouva-2rove"/>
        <w:numPr>
          <w:ilvl w:val="1"/>
          <w:numId w:val="13"/>
        </w:numPr>
        <w:spacing w:after="0"/>
        <w:ind w:left="567" w:hanging="567"/>
        <w:contextualSpacing/>
        <w:rPr>
          <w:b/>
          <w:szCs w:val="22"/>
        </w:rPr>
      </w:pPr>
      <w:r w:rsidRPr="009A5AF8">
        <w:rPr>
          <w:szCs w:val="22"/>
        </w:rPr>
        <w:t>Místem předání je místo, kde je stavba prováděna. Předání a převzetí se povinně účastní zástupci objednatele, TDS a AD. Zhotovitel může vyzvat k účasti na předání a převzetí díla své poddodavatele, zejména technologické části stavby.</w:t>
      </w:r>
    </w:p>
    <w:p w14:paraId="71E6D79F" w14:textId="77777777" w:rsidR="006F5194" w:rsidRPr="009A5AF8" w:rsidRDefault="006F5194" w:rsidP="001C2664">
      <w:pPr>
        <w:pStyle w:val="KUsmlouva-2rove"/>
        <w:numPr>
          <w:ilvl w:val="1"/>
          <w:numId w:val="13"/>
        </w:numPr>
        <w:spacing w:after="0"/>
        <w:ind w:left="567" w:hanging="567"/>
        <w:contextualSpacing/>
        <w:rPr>
          <w:b/>
          <w:szCs w:val="22"/>
        </w:rPr>
      </w:pPr>
      <w:r w:rsidRPr="009A5AF8">
        <w:rPr>
          <w:szCs w:val="22"/>
        </w:rPr>
        <w:t>Předání a převzetí díla předchází individuální vyzkoušení částí stavby a komplexní vyzkoušení díla. Zhotovitel hradí náklady spojené s přípravou, realizací a vyhodnocením vyzkoušení včetně účasti odborníků a také případné neúspěšné individuální či komplexní vyzkoušení a jejich opakované provedení.</w:t>
      </w:r>
    </w:p>
    <w:p w14:paraId="3FEADDF5" w14:textId="77777777" w:rsidR="006F5194" w:rsidRPr="009A5AF8" w:rsidRDefault="006F5194" w:rsidP="0089511F">
      <w:pPr>
        <w:pStyle w:val="KUsmlouva-2rove"/>
        <w:numPr>
          <w:ilvl w:val="1"/>
          <w:numId w:val="13"/>
        </w:numPr>
        <w:spacing w:after="0"/>
        <w:ind w:left="567" w:hanging="567"/>
        <w:contextualSpacing/>
        <w:rPr>
          <w:rStyle w:val="KUTun"/>
        </w:rPr>
      </w:pPr>
      <w:r w:rsidRPr="009A5AF8">
        <w:rPr>
          <w:rStyle w:val="KUTun"/>
        </w:rPr>
        <w:t>Přejímací řízení:</w:t>
      </w:r>
    </w:p>
    <w:p w14:paraId="3051C8C3" w14:textId="1E304610" w:rsidR="006F5194" w:rsidRPr="009A5AF8" w:rsidRDefault="006F5194" w:rsidP="001C2664">
      <w:pPr>
        <w:pStyle w:val="KUsmlouva-3rove"/>
        <w:numPr>
          <w:ilvl w:val="2"/>
          <w:numId w:val="13"/>
        </w:numPr>
        <w:spacing w:before="120" w:after="0"/>
        <w:contextualSpacing/>
        <w:rPr>
          <w:b/>
        </w:rPr>
      </w:pPr>
      <w:r w:rsidRPr="009A5AF8">
        <w:t xml:space="preserve">Zhotovitel zápisem v SD učiněném minimálně </w:t>
      </w:r>
      <w:r w:rsidR="0066322F" w:rsidRPr="0066322F">
        <w:rPr>
          <w:b/>
        </w:rPr>
        <w:t>2</w:t>
      </w:r>
      <w:r w:rsidRPr="0066322F">
        <w:rPr>
          <w:b/>
        </w:rPr>
        <w:t>0</w:t>
      </w:r>
      <w:r w:rsidRPr="009A5AF8">
        <w:rPr>
          <w:b/>
        </w:rPr>
        <w:t xml:space="preserve"> pracovních dnů před koncem lhůty plnění </w:t>
      </w:r>
      <w:r w:rsidRPr="009A5AF8">
        <w:t xml:space="preserve">písemně oznámí datum dokončení díla a současně </w:t>
      </w:r>
      <w:r w:rsidRPr="009A5AF8">
        <w:rPr>
          <w:b/>
        </w:rPr>
        <w:t>vyzve objednatele</w:t>
      </w:r>
      <w:r w:rsidRPr="009A5AF8">
        <w:t xml:space="preserve"> </w:t>
      </w:r>
      <w:r w:rsidRPr="009A5AF8">
        <w:rPr>
          <w:b/>
        </w:rPr>
        <w:t>k</w:t>
      </w:r>
      <w:r w:rsidRPr="009A5AF8">
        <w:t xml:space="preserve"> převzetí díla. Objednatel je povinen zahájit přejímací řízení nejpozději do </w:t>
      </w:r>
      <w:r w:rsidRPr="009A5AF8">
        <w:rPr>
          <w:b/>
        </w:rPr>
        <w:t>3 pracovních dnů</w:t>
      </w:r>
      <w:r w:rsidRPr="009A5AF8">
        <w:t xml:space="preserve"> od data určeného v učiněné výzvě, pokud objednatel nevyužije svého práva daného mu touto smlouvou dílo nepřevzít před sjednaným termínem plnění. Pokud se při přejímacím řízení prokáže, že dílo není dokončeno, je zhotovitel povinen dílo dokončit v </w:t>
      </w:r>
      <w:r w:rsidRPr="009A5AF8">
        <w:rPr>
          <w:b/>
        </w:rPr>
        <w:t>náhradní lhůtě</w:t>
      </w:r>
      <w:r w:rsidRPr="009A5AF8">
        <w:t xml:space="preserve"> stanovené objednatelem a objednateli uhradit veškeré náklady spojené s opakovaným předáním a převzetím díla. Uložení smluvní sankce za prodlení s dokončením díla tímto ustanovením není dotčeno.</w:t>
      </w:r>
    </w:p>
    <w:p w14:paraId="3D5EC066" w14:textId="77777777" w:rsidR="006F5194" w:rsidRPr="009A5AF8" w:rsidRDefault="006F5194" w:rsidP="001C2664">
      <w:pPr>
        <w:pStyle w:val="KUsmlouva-3rove"/>
        <w:numPr>
          <w:ilvl w:val="2"/>
          <w:numId w:val="13"/>
        </w:numPr>
        <w:spacing w:before="120" w:after="0"/>
        <w:contextualSpacing/>
        <w:rPr>
          <w:b/>
        </w:rPr>
      </w:pPr>
      <w:r w:rsidRPr="009A5AF8">
        <w:t xml:space="preserve">Přejímací řízení je </w:t>
      </w:r>
      <w:r w:rsidRPr="009A5AF8">
        <w:rPr>
          <w:b/>
        </w:rPr>
        <w:t>ukončeno podpisem protokolu</w:t>
      </w:r>
      <w:r w:rsidRPr="009A5AF8">
        <w:t xml:space="preserve"> o předání a převzetí díla jako celku objednatelem. Nedílnou součástí protokolu jsou přílohy včetně </w:t>
      </w:r>
      <w:r w:rsidRPr="009A5AF8">
        <w:rPr>
          <w:b/>
        </w:rPr>
        <w:t>soupisu vad a nedodělků s termíny odstranění</w:t>
      </w:r>
      <w:r w:rsidRPr="009A5AF8">
        <w:t xml:space="preserve">. Dílo, které není řádně dokončeno, </w:t>
      </w:r>
      <w:r w:rsidRPr="009A5AF8">
        <w:rPr>
          <w:b/>
        </w:rPr>
        <w:t xml:space="preserve">není objednatel povinen </w:t>
      </w:r>
      <w:r w:rsidRPr="009A5AF8">
        <w:rPr>
          <w:b/>
        </w:rPr>
        <w:lastRenderedPageBreak/>
        <w:t>převzít</w:t>
      </w:r>
      <w:r w:rsidRPr="009A5AF8">
        <w:t>. Za nedokončené dílo se považuje dílo i v případě, že dosažené výsledky nebudou odpovídat hodnotám a kritériím uvedeným v projektové dokumentaci, platným právním předpisům včetně technických norem a této smlouvě.</w:t>
      </w:r>
    </w:p>
    <w:p w14:paraId="7707CE96" w14:textId="77777777" w:rsidR="006F5194" w:rsidRPr="003E01E0" w:rsidRDefault="006F5194" w:rsidP="001C2664">
      <w:pPr>
        <w:pStyle w:val="KUsmlouva-3rove"/>
        <w:numPr>
          <w:ilvl w:val="2"/>
          <w:numId w:val="13"/>
        </w:numPr>
        <w:spacing w:before="120" w:after="0"/>
        <w:contextualSpacing/>
      </w:pPr>
      <w:r w:rsidRPr="003E01E0">
        <w:t xml:space="preserve">K přejímce díla je zhotovitel povinen objednateli předložit následující </w:t>
      </w:r>
      <w:r w:rsidRPr="003E01E0">
        <w:rPr>
          <w:b/>
        </w:rPr>
        <w:t>doklady v</w:t>
      </w:r>
      <w:r w:rsidR="00036E60" w:rsidRPr="003E01E0">
        <w:rPr>
          <w:b/>
        </w:rPr>
        <w:t>e</w:t>
      </w:r>
      <w:r w:rsidRPr="003E01E0">
        <w:rPr>
          <w:b/>
        </w:rPr>
        <w:t> </w:t>
      </w:r>
      <w:r w:rsidR="00FD104A" w:rsidRPr="003E01E0">
        <w:rPr>
          <w:b/>
        </w:rPr>
        <w:t>3</w:t>
      </w:r>
      <w:r w:rsidRPr="003E01E0">
        <w:rPr>
          <w:b/>
        </w:rPr>
        <w:t xml:space="preserve"> vyhotoveních</w:t>
      </w:r>
      <w:r w:rsidRPr="003E01E0">
        <w:t>:</w:t>
      </w:r>
    </w:p>
    <w:p w14:paraId="018D3FEA" w14:textId="77777777" w:rsidR="002D2BD5" w:rsidRPr="009A5AF8" w:rsidRDefault="006F5194" w:rsidP="002D2BD5">
      <w:pPr>
        <w:pStyle w:val="KUsmlouva-4rove"/>
        <w:numPr>
          <w:ilvl w:val="3"/>
          <w:numId w:val="13"/>
        </w:numPr>
        <w:spacing w:before="120"/>
        <w:contextualSpacing/>
      </w:pPr>
      <w:r w:rsidRPr="003E01E0">
        <w:t>projektovou dokumentaci skutečného</w:t>
      </w:r>
      <w:r w:rsidRPr="006E3596">
        <w:t xml:space="preserve"> provedení stavby vč. geodetického zaměření stavby a geometrického plánu</w:t>
      </w:r>
      <w:r w:rsidR="002D2BD5" w:rsidRPr="000C1745">
        <w:t xml:space="preserve"> (zahrnující i nově zbudovanou technickou infrastrukturu)</w:t>
      </w:r>
      <w:r w:rsidR="00E228AA">
        <w:t>,</w:t>
      </w:r>
    </w:p>
    <w:p w14:paraId="22D9AB62" w14:textId="77777777" w:rsidR="006F5194" w:rsidRPr="007623F5" w:rsidRDefault="00FD20AC" w:rsidP="001C2664">
      <w:pPr>
        <w:pStyle w:val="KUsmlouva-4rove"/>
        <w:numPr>
          <w:ilvl w:val="3"/>
          <w:numId w:val="13"/>
        </w:numPr>
        <w:spacing w:before="120"/>
        <w:contextualSpacing/>
      </w:pPr>
      <w:r w:rsidRPr="009A5AF8">
        <w:t>protokol o předání podkladů pro technickou mapu</w:t>
      </w:r>
      <w:r w:rsidR="00B271A9">
        <w:t xml:space="preserve"> </w:t>
      </w:r>
      <w:r w:rsidR="00486F22">
        <w:t>-</w:t>
      </w:r>
      <w:r w:rsidR="006E3596">
        <w:t xml:space="preserve"> </w:t>
      </w:r>
      <w:r w:rsidR="00B271A9">
        <w:t>s</w:t>
      </w:r>
      <w:r w:rsidR="006E3596" w:rsidRPr="006E3596">
        <w:t>tavebník se zavazuje před kolaudací objektů umístěných na pozem</w:t>
      </w:r>
      <w:r w:rsidR="00486F22">
        <w:t>cích</w:t>
      </w:r>
      <w:r w:rsidR="006E3596" w:rsidRPr="006E3596">
        <w:t xml:space="preserve"> </w:t>
      </w:r>
      <w:r w:rsidR="004E1E8D">
        <w:t>objednatele</w:t>
      </w:r>
      <w:r w:rsidR="006E3596" w:rsidRPr="006E3596">
        <w:t xml:space="preserve"> předat geodetickou dokumentaci stavby/dokumentaci skutečného provedení stavby pro potřeby digitální technické mapy v rozsahu, formě a za podmínek daných vyhláškou č. 393/2020 Sb., o digitální technické mapě kraje; a po spuštění </w:t>
      </w:r>
      <w:r w:rsidR="006E3596" w:rsidRPr="007623F5">
        <w:t>DTM Zlínského kraje jako geodetický podklad pro vedení digitální technické mapy veřejné správy, tj. soubor změnových údajů (změnová data) ve formátu JVF DTM aktuální verze</w:t>
      </w:r>
      <w:r w:rsidR="00E228AA" w:rsidRPr="007623F5">
        <w:t>,</w:t>
      </w:r>
    </w:p>
    <w:p w14:paraId="13908AFF" w14:textId="6B9EB464" w:rsidR="006F5194" w:rsidRPr="007623F5" w:rsidRDefault="006F5194" w:rsidP="001C2664">
      <w:pPr>
        <w:pStyle w:val="KUsmlouva-4rove"/>
        <w:numPr>
          <w:ilvl w:val="3"/>
          <w:numId w:val="13"/>
        </w:numPr>
        <w:spacing w:before="120"/>
        <w:contextualSpacing/>
      </w:pPr>
      <w:r w:rsidRPr="007623F5">
        <w:t xml:space="preserve">osvědčení (protokoly) o provedených zkouškách </w:t>
      </w:r>
    </w:p>
    <w:p w14:paraId="2B31270D" w14:textId="14B85C16" w:rsidR="006F5194" w:rsidRPr="007623F5" w:rsidRDefault="006F5194" w:rsidP="001C2664">
      <w:pPr>
        <w:pStyle w:val="KUsmlouva-4rove"/>
        <w:numPr>
          <w:ilvl w:val="3"/>
          <w:numId w:val="13"/>
        </w:numPr>
        <w:spacing w:before="120"/>
        <w:contextualSpacing/>
      </w:pPr>
      <w:r w:rsidRPr="007623F5">
        <w:t xml:space="preserve">doklad o zajištění likvidace odpadů dle zákona č. 541/2020 Sb., </w:t>
      </w:r>
      <w:r w:rsidR="0041744E" w:rsidRPr="007623F5">
        <w:br/>
      </w:r>
      <w:r w:rsidRPr="007623F5">
        <w:t>o odpadech, v platném znění, a jeho prováděcích předpisů</w:t>
      </w:r>
      <w:r w:rsidR="009909CB" w:rsidRPr="007623F5">
        <w:t>.</w:t>
      </w:r>
    </w:p>
    <w:p w14:paraId="17B3E7B8" w14:textId="77777777" w:rsidR="006F5194" w:rsidRPr="009A5AF8" w:rsidRDefault="006F5194" w:rsidP="001C2664">
      <w:pPr>
        <w:pStyle w:val="KUsmlouva-4rove"/>
        <w:numPr>
          <w:ilvl w:val="3"/>
          <w:numId w:val="13"/>
        </w:numPr>
        <w:spacing w:before="120"/>
        <w:contextualSpacing/>
      </w:pPr>
      <w:r w:rsidRPr="007623F5">
        <w:t>seznam strojů a zařízení, které jsou součástí díla, jejich pasporty</w:t>
      </w:r>
      <w:r w:rsidRPr="009A5AF8">
        <w:t>, záruční listy, návody k obsluze a údržbě v českém jazyce</w:t>
      </w:r>
      <w:r w:rsidR="00E228AA">
        <w:t>,</w:t>
      </w:r>
    </w:p>
    <w:p w14:paraId="383D4E91" w14:textId="77777777" w:rsidR="006F5194" w:rsidRPr="006E3596" w:rsidRDefault="006F5194" w:rsidP="001C2664">
      <w:pPr>
        <w:pStyle w:val="KUsmlouva-4rove"/>
        <w:numPr>
          <w:ilvl w:val="3"/>
          <w:numId w:val="13"/>
        </w:numPr>
        <w:spacing w:before="120"/>
        <w:contextualSpacing/>
      </w:pPr>
      <w:r w:rsidRPr="006E3596">
        <w:t>stavební deník (deníky)</w:t>
      </w:r>
      <w:r w:rsidR="00E228AA">
        <w:t>,</w:t>
      </w:r>
    </w:p>
    <w:p w14:paraId="22FBDCA8" w14:textId="77777777" w:rsidR="006F5194" w:rsidRDefault="006F5194" w:rsidP="00003EF8">
      <w:pPr>
        <w:pStyle w:val="KUsmlouva-4rove"/>
        <w:numPr>
          <w:ilvl w:val="3"/>
          <w:numId w:val="13"/>
        </w:numPr>
        <w:spacing w:before="120"/>
        <w:contextualSpacing/>
      </w:pPr>
      <w:r w:rsidRPr="006E3596">
        <w:t xml:space="preserve">osvědčení o shodě vlastností zabudovaných materiálů a výrobků s technickými požadavky na ně kladenými nebo ujištění dle zákona </w:t>
      </w:r>
      <w:r w:rsidR="0041744E" w:rsidRPr="006E3596">
        <w:br/>
      </w:r>
      <w:r w:rsidRPr="006E3596">
        <w:t>č. 22/1997 Sb. ve znění pozdějších předpisů</w:t>
      </w:r>
      <w:r w:rsidR="00E228AA">
        <w:t>,</w:t>
      </w:r>
    </w:p>
    <w:p w14:paraId="334CD38D" w14:textId="570CC0B7" w:rsidR="006F5194" w:rsidRPr="006E3596" w:rsidRDefault="006F5194" w:rsidP="001C2664">
      <w:pPr>
        <w:pStyle w:val="KUsmlouva-4rove"/>
        <w:numPr>
          <w:ilvl w:val="3"/>
          <w:numId w:val="13"/>
        </w:numPr>
        <w:spacing w:before="120"/>
        <w:contextualSpacing/>
      </w:pPr>
      <w:r w:rsidRPr="006E3596">
        <w:t xml:space="preserve">zápisy o provedení a kontrole </w:t>
      </w:r>
      <w:r w:rsidR="006418C9">
        <w:t>křížení inženýrských sítí</w:t>
      </w:r>
      <w:r w:rsidRPr="006E3596">
        <w:t xml:space="preserve"> včetně fotodokumentace</w:t>
      </w:r>
      <w:r w:rsidR="00E228AA">
        <w:t>,</w:t>
      </w:r>
    </w:p>
    <w:p w14:paraId="255C9CBE" w14:textId="5F1856EE" w:rsidR="007F0BFA" w:rsidRPr="006E3596" w:rsidRDefault="006F5194" w:rsidP="00556CB7">
      <w:pPr>
        <w:pStyle w:val="KUsmlouva-4rove"/>
        <w:numPr>
          <w:ilvl w:val="3"/>
          <w:numId w:val="13"/>
        </w:numPr>
        <w:contextualSpacing/>
      </w:pPr>
      <w:r w:rsidRPr="006E3596">
        <w:t>osvědčení a další doklady, které bude objednatel požadovat po zhotoviteli k vydání kolaudačního souhlasu v souladu s ustanovením stavebního zákona, a o které písemně požádá v</w:t>
      </w:r>
      <w:r w:rsidR="006418C9">
        <w:t> </w:t>
      </w:r>
      <w:r w:rsidRPr="006E3596">
        <w:t>SD</w:t>
      </w:r>
      <w:r w:rsidR="006418C9">
        <w:t xml:space="preserve"> nebo zápisem z KD</w:t>
      </w:r>
      <w:r w:rsidRPr="006E3596">
        <w:t xml:space="preserve"> nejméně 14 dnů před zahájením přejímacího řízení a další doklady potřebné pro kolaudaci a užívání díla</w:t>
      </w:r>
      <w:r w:rsidR="00E228AA">
        <w:t>,</w:t>
      </w:r>
      <w:r w:rsidRPr="006E3596">
        <w:t xml:space="preserve"> </w:t>
      </w:r>
    </w:p>
    <w:p w14:paraId="339E3D33" w14:textId="77777777" w:rsidR="006F5194" w:rsidRPr="009A5AF8" w:rsidRDefault="006F5194" w:rsidP="001C2664">
      <w:pPr>
        <w:pStyle w:val="KUsmlouva-3rove"/>
        <w:numPr>
          <w:ilvl w:val="2"/>
          <w:numId w:val="13"/>
        </w:numPr>
        <w:spacing w:before="120" w:after="0"/>
        <w:contextualSpacing/>
        <w:rPr>
          <w:rStyle w:val="KUTun"/>
        </w:rPr>
      </w:pPr>
      <w:r w:rsidRPr="009A5AF8">
        <w:rPr>
          <w:rStyle w:val="KUTun"/>
        </w:rPr>
        <w:t>Nedoloží-li zhotovitel sjednané doklady</w:t>
      </w:r>
      <w:r w:rsidR="002D2BD5" w:rsidRPr="000C1745">
        <w:rPr>
          <w:rStyle w:val="KUTun"/>
        </w:rPr>
        <w:t>, nepovažují smluvní strany dílo za dokončené a schopné předání a</w:t>
      </w:r>
      <w:r w:rsidR="00F020D3" w:rsidRPr="009A5AF8">
        <w:rPr>
          <w:rStyle w:val="KUTun"/>
        </w:rPr>
        <w:t xml:space="preserve"> objednatel </w:t>
      </w:r>
      <w:r w:rsidR="002D2BD5" w:rsidRPr="000C1745">
        <w:rPr>
          <w:rStyle w:val="KUTun"/>
        </w:rPr>
        <w:t xml:space="preserve">je </w:t>
      </w:r>
      <w:r w:rsidR="00F020D3" w:rsidRPr="009A5AF8">
        <w:rPr>
          <w:rStyle w:val="KUTun"/>
        </w:rPr>
        <w:t>oprávněn převzetí díla odmítnout</w:t>
      </w:r>
      <w:r w:rsidRPr="009A5AF8">
        <w:rPr>
          <w:rStyle w:val="KUTun"/>
        </w:rPr>
        <w:t>.</w:t>
      </w:r>
    </w:p>
    <w:p w14:paraId="589EA7AA" w14:textId="77777777" w:rsidR="006F5194" w:rsidRPr="009A5AF8" w:rsidRDefault="006F5194" w:rsidP="001C2664">
      <w:pPr>
        <w:pStyle w:val="KUsmlouva-3rove"/>
        <w:numPr>
          <w:ilvl w:val="2"/>
          <w:numId w:val="13"/>
        </w:numPr>
        <w:spacing w:before="120" w:after="0"/>
        <w:contextualSpacing/>
        <w:rPr>
          <w:b/>
        </w:rPr>
      </w:pPr>
      <w:r w:rsidRPr="009A5AF8">
        <w:t xml:space="preserve">Nedohodnou-li se smluvní strany v rámci přejímacího řízení jinak, </w:t>
      </w:r>
      <w:r w:rsidRPr="009A5AF8">
        <w:rPr>
          <w:b/>
        </w:rPr>
        <w:t>vyhotoví protokol</w:t>
      </w:r>
      <w:r w:rsidRPr="009A5AF8">
        <w:t xml:space="preserve"> o předání a převzetí díla </w:t>
      </w:r>
      <w:r w:rsidRPr="009A5AF8">
        <w:rPr>
          <w:b/>
        </w:rPr>
        <w:t>zhotovitel.</w:t>
      </w:r>
    </w:p>
    <w:p w14:paraId="5993124D" w14:textId="77777777" w:rsidR="006F5194" w:rsidRPr="006E3596" w:rsidRDefault="006F5194" w:rsidP="001C2664">
      <w:pPr>
        <w:pStyle w:val="KUsmlouva-3rove"/>
        <w:numPr>
          <w:ilvl w:val="2"/>
          <w:numId w:val="13"/>
        </w:numPr>
        <w:spacing w:before="120" w:after="0"/>
        <w:contextualSpacing/>
        <w:rPr>
          <w:b/>
        </w:rPr>
      </w:pPr>
      <w:r w:rsidRPr="006E3596">
        <w:t xml:space="preserve">Odmítne-li objednatel řádně a včas </w:t>
      </w:r>
      <w:r w:rsidR="00631970">
        <w:t>dokončené</w:t>
      </w:r>
      <w:r w:rsidR="00631970" w:rsidRPr="006E3596">
        <w:t xml:space="preserve"> </w:t>
      </w:r>
      <w:r w:rsidRPr="006E3596">
        <w:t xml:space="preserve">dílo převzít nebo </w:t>
      </w:r>
      <w:r w:rsidRPr="006E3596">
        <w:rPr>
          <w:b/>
        </w:rPr>
        <w:t>nedojde-li k dohodě o předání</w:t>
      </w:r>
      <w:r w:rsidRPr="006E3596">
        <w:t xml:space="preserve"> a převzetí díla, sepíšou strany o tom zápis, v němž uvedou svá stanoviska. Zhotovitel není v prodlení, jestliže objednatel odmítl bezdůvodně převzít řádně </w:t>
      </w:r>
      <w:r w:rsidR="00631970">
        <w:t>dokončené</w:t>
      </w:r>
      <w:r w:rsidR="00631970" w:rsidRPr="006E3596">
        <w:t xml:space="preserve"> </w:t>
      </w:r>
      <w:r w:rsidRPr="006E3596">
        <w:t>dílo.</w:t>
      </w:r>
    </w:p>
    <w:p w14:paraId="7A32033D" w14:textId="77777777" w:rsidR="00E228AA" w:rsidRPr="00650BEA" w:rsidRDefault="006F5194" w:rsidP="00BD14CD">
      <w:pPr>
        <w:pStyle w:val="KUsmlouva-2rove"/>
        <w:numPr>
          <w:ilvl w:val="1"/>
          <w:numId w:val="13"/>
        </w:numPr>
        <w:spacing w:after="0"/>
        <w:ind w:left="567" w:hanging="567"/>
        <w:contextualSpacing/>
        <w:rPr>
          <w:b/>
        </w:rPr>
      </w:pPr>
      <w:r w:rsidRPr="006E3596">
        <w:t xml:space="preserve">Před předáním díla je povinen zhotovitel zajistit závěrečnou kontrolní prohlídku stavby za účasti TDS. Ze závěrečné prohlídky bude vyhotoven protokol, ve kterém bude uveden seznam vad </w:t>
      </w:r>
      <w:r w:rsidR="0041744E" w:rsidRPr="006E3596">
        <w:br/>
      </w:r>
      <w:r w:rsidRPr="006E3596">
        <w:t>a nedodělků a termín jejich odstranění.</w:t>
      </w:r>
    </w:p>
    <w:p w14:paraId="6BB3313F" w14:textId="77777777" w:rsidR="00650BEA" w:rsidRPr="00BD14CD" w:rsidRDefault="00650BEA" w:rsidP="00650BEA">
      <w:pPr>
        <w:pStyle w:val="KUsmlouva-2rove"/>
        <w:numPr>
          <w:ilvl w:val="0"/>
          <w:numId w:val="0"/>
        </w:numPr>
        <w:spacing w:after="0"/>
        <w:ind w:left="567"/>
        <w:contextualSpacing/>
        <w:rPr>
          <w:b/>
        </w:rPr>
      </w:pPr>
    </w:p>
    <w:p w14:paraId="547521EA" w14:textId="77777777" w:rsidR="006F5194" w:rsidRPr="006E3596" w:rsidRDefault="006F5194" w:rsidP="001C2664">
      <w:pPr>
        <w:pStyle w:val="KUsmlouva-1rove"/>
        <w:numPr>
          <w:ilvl w:val="0"/>
          <w:numId w:val="13"/>
        </w:numPr>
        <w:spacing w:before="120" w:after="0"/>
        <w:ind w:left="567" w:hanging="567"/>
        <w:jc w:val="left"/>
        <w:rPr>
          <w:rFonts w:cs="Arial"/>
          <w:sz w:val="28"/>
        </w:rPr>
      </w:pPr>
      <w:r w:rsidRPr="006E3596">
        <w:rPr>
          <w:rFonts w:cs="Arial"/>
          <w:sz w:val="28"/>
        </w:rPr>
        <w:t>VLASTNICKÁ PRÁVA A NEBEZPEČÍ ŠKODY NA DÍLE</w:t>
      </w:r>
    </w:p>
    <w:p w14:paraId="2CA2FABB" w14:textId="77777777" w:rsidR="006F5194" w:rsidRPr="0014222D" w:rsidRDefault="00CB05C8" w:rsidP="001C2664">
      <w:pPr>
        <w:pStyle w:val="KUsmlouva-2rove"/>
        <w:numPr>
          <w:ilvl w:val="1"/>
          <w:numId w:val="13"/>
        </w:numPr>
        <w:spacing w:after="0"/>
        <w:ind w:left="567" w:hanging="567"/>
        <w:contextualSpacing/>
        <w:rPr>
          <w:b/>
          <w:szCs w:val="22"/>
        </w:rPr>
      </w:pPr>
      <w:r w:rsidRPr="006E3596">
        <w:rPr>
          <w:b/>
          <w:szCs w:val="22"/>
        </w:rPr>
        <w:t>Objednatel</w:t>
      </w:r>
      <w:r w:rsidR="006F5194" w:rsidRPr="006E3596">
        <w:rPr>
          <w:szCs w:val="22"/>
        </w:rPr>
        <w:t xml:space="preserve"> je v souladu s § 2599 odst. 1 občanského zákoníku </w:t>
      </w:r>
      <w:r w:rsidR="006F5194" w:rsidRPr="006E3596">
        <w:rPr>
          <w:b/>
          <w:szCs w:val="22"/>
        </w:rPr>
        <w:t>od počátku vlastníkem stavby</w:t>
      </w:r>
      <w:r w:rsidR="006F5194" w:rsidRPr="0014222D">
        <w:rPr>
          <w:szCs w:val="22"/>
        </w:rPr>
        <w:t xml:space="preserve">. Veškerá zařízení, stroje, </w:t>
      </w:r>
      <w:r w:rsidR="00E51CF2" w:rsidRPr="0014222D">
        <w:rPr>
          <w:szCs w:val="22"/>
        </w:rPr>
        <w:t>materiál</w:t>
      </w:r>
      <w:r w:rsidR="006F5194" w:rsidRPr="0014222D">
        <w:rPr>
          <w:szCs w:val="22"/>
        </w:rPr>
        <w:t xml:space="preserve"> apod. jsou do doby, </w:t>
      </w:r>
      <w:r w:rsidR="006F5194" w:rsidRPr="0014222D">
        <w:rPr>
          <w:b/>
          <w:szCs w:val="22"/>
        </w:rPr>
        <w:t>než se stanou pevnou součástí</w:t>
      </w:r>
      <w:r w:rsidR="006F5194" w:rsidRPr="0014222D">
        <w:rPr>
          <w:szCs w:val="22"/>
        </w:rPr>
        <w:t xml:space="preserve"> díla, ve </w:t>
      </w:r>
      <w:r w:rsidR="006F5194" w:rsidRPr="0014222D">
        <w:rPr>
          <w:b/>
          <w:szCs w:val="22"/>
        </w:rPr>
        <w:t>vlastnictví zhotovitele.</w:t>
      </w:r>
    </w:p>
    <w:p w14:paraId="0379A0EB" w14:textId="77777777" w:rsidR="006F5194" w:rsidRPr="0014222D" w:rsidRDefault="006F5194" w:rsidP="001C2664">
      <w:pPr>
        <w:pStyle w:val="KUsmlouva-2rove"/>
        <w:numPr>
          <w:ilvl w:val="1"/>
          <w:numId w:val="13"/>
        </w:numPr>
        <w:spacing w:after="0"/>
        <w:ind w:left="567" w:hanging="567"/>
        <w:contextualSpacing/>
        <w:rPr>
          <w:b/>
          <w:szCs w:val="22"/>
        </w:rPr>
      </w:pPr>
      <w:r w:rsidRPr="0014222D">
        <w:rPr>
          <w:szCs w:val="22"/>
        </w:rPr>
        <w:t xml:space="preserve">Zhotovitel nese nebezpečí škody na díle až </w:t>
      </w:r>
      <w:r w:rsidRPr="0014222D">
        <w:rPr>
          <w:b/>
          <w:szCs w:val="22"/>
        </w:rPr>
        <w:t>do doby protokolárního předání</w:t>
      </w:r>
      <w:r w:rsidRPr="0014222D">
        <w:rPr>
          <w:szCs w:val="22"/>
        </w:rPr>
        <w:t xml:space="preserve"> </w:t>
      </w:r>
      <w:r w:rsidRPr="0014222D">
        <w:rPr>
          <w:b/>
          <w:szCs w:val="22"/>
        </w:rPr>
        <w:t>a převzetí díla</w:t>
      </w:r>
      <w:r w:rsidRPr="0014222D">
        <w:rPr>
          <w:szCs w:val="22"/>
        </w:rPr>
        <w:t xml:space="preserve"> jako celku objednatelem. Zhotovitel nese do doby protokolárního předání a převzetí díla nebezpečí škody (ztráty) na veškerých materiálech, hmotách a zařízeních, které používá </w:t>
      </w:r>
      <w:r w:rsidR="0041744E" w:rsidRPr="0014222D">
        <w:rPr>
          <w:szCs w:val="22"/>
        </w:rPr>
        <w:br/>
      </w:r>
      <w:r w:rsidRPr="0014222D">
        <w:rPr>
          <w:szCs w:val="22"/>
        </w:rPr>
        <w:t>a použije k provedení díla.</w:t>
      </w:r>
    </w:p>
    <w:p w14:paraId="6C1F07B3" w14:textId="399EE5F0" w:rsidR="00F020D3" w:rsidRPr="00DA1759" w:rsidRDefault="006F5194" w:rsidP="001C2664">
      <w:pPr>
        <w:pStyle w:val="KUsmlouva-2rove"/>
        <w:numPr>
          <w:ilvl w:val="1"/>
          <w:numId w:val="13"/>
        </w:numPr>
        <w:spacing w:after="0"/>
        <w:ind w:left="567" w:hanging="567"/>
        <w:contextualSpacing/>
        <w:rPr>
          <w:b/>
          <w:szCs w:val="22"/>
        </w:rPr>
      </w:pPr>
      <w:bookmarkStart w:id="20" w:name="_Ref356222540"/>
      <w:r w:rsidRPr="0014222D">
        <w:rPr>
          <w:szCs w:val="22"/>
        </w:rPr>
        <w:t xml:space="preserve">Zhotovitel předloží nejpozději ke dni protokolárního převzetí staveniště objednateli originál nebo úředně ověřenou kopii pojistné smlouvy (případně pojistný certifikát), z níž je zřejmé, že má </w:t>
      </w:r>
      <w:r w:rsidRPr="0014222D">
        <w:rPr>
          <w:szCs w:val="22"/>
        </w:rPr>
        <w:lastRenderedPageBreak/>
        <w:t xml:space="preserve">sjednáno </w:t>
      </w:r>
      <w:r w:rsidRPr="0014222D">
        <w:rPr>
          <w:b/>
          <w:szCs w:val="22"/>
        </w:rPr>
        <w:t xml:space="preserve">pojištění odpovědnosti za škodu způsobenou třetí osobě </w:t>
      </w:r>
      <w:r w:rsidRPr="0014222D">
        <w:rPr>
          <w:szCs w:val="22"/>
        </w:rPr>
        <w:t>s limitem pojistného plnění ve</w:t>
      </w:r>
      <w:r w:rsidRPr="0014222D">
        <w:rPr>
          <w:b/>
          <w:szCs w:val="22"/>
        </w:rPr>
        <w:t xml:space="preserve"> výši </w:t>
      </w:r>
      <w:r w:rsidRPr="00DA1759">
        <w:rPr>
          <w:b/>
          <w:bCs/>
          <w:szCs w:val="22"/>
        </w:rPr>
        <w:t>minimálně</w:t>
      </w:r>
      <w:r w:rsidRPr="00DA1759">
        <w:rPr>
          <w:b/>
          <w:szCs w:val="22"/>
        </w:rPr>
        <w:t> </w:t>
      </w:r>
      <w:r w:rsidR="00CB3650" w:rsidRPr="00DA1759">
        <w:rPr>
          <w:b/>
          <w:szCs w:val="22"/>
        </w:rPr>
        <w:t>20</w:t>
      </w:r>
      <w:r w:rsidR="00CB05C8" w:rsidRPr="00DA1759">
        <w:rPr>
          <w:b/>
          <w:szCs w:val="22"/>
        </w:rPr>
        <w:t>.000.000,-</w:t>
      </w:r>
      <w:r w:rsidRPr="00DA1759">
        <w:rPr>
          <w:b/>
          <w:szCs w:val="22"/>
        </w:rPr>
        <w:t xml:space="preserve"> Kč.</w:t>
      </w:r>
      <w:r w:rsidRPr="00DA1759">
        <w:rPr>
          <w:szCs w:val="22"/>
        </w:rPr>
        <w:t xml:space="preserve"> Zhotovitel se zavazuje udržovat toto pojištění v limitu pojistného plnění dle předchozí věty v platnosti a účinnosti po celou dobu provádění díla až do doby jeho protokolárního předání a převzetí objednatelem.</w:t>
      </w:r>
      <w:bookmarkEnd w:id="20"/>
    </w:p>
    <w:p w14:paraId="7D773DEF" w14:textId="2CF328C9" w:rsidR="006F5194" w:rsidRPr="006E3596" w:rsidRDefault="00F020D3" w:rsidP="001C2664">
      <w:pPr>
        <w:pStyle w:val="KUsmlouva-2rove"/>
        <w:numPr>
          <w:ilvl w:val="1"/>
          <w:numId w:val="13"/>
        </w:numPr>
        <w:spacing w:after="0"/>
        <w:ind w:left="567" w:hanging="567"/>
        <w:contextualSpacing/>
        <w:rPr>
          <w:b/>
          <w:szCs w:val="22"/>
        </w:rPr>
      </w:pPr>
      <w:bookmarkStart w:id="21" w:name="_Ref156312764"/>
      <w:r w:rsidRPr="00DA1759">
        <w:t xml:space="preserve">Zhotovitel předloží nejpozději ke dni protokolárního převzetí staveniště objednateli originál nebo úředně ověřenou kopii pojistné smlouvy (případně pojistný certifikát), z níž je zřejmé, že má sjednáno </w:t>
      </w:r>
      <w:r w:rsidRPr="00DA1759">
        <w:rPr>
          <w:b/>
          <w:bCs/>
        </w:rPr>
        <w:t>stavebně-montážní pojištění rizik</w:t>
      </w:r>
      <w:r w:rsidRPr="00DA1759">
        <w:t xml:space="preserve">, která mohou vzniknout v průběhu montáže nebo stavby, na pojistnou částku </w:t>
      </w:r>
      <w:r w:rsidRPr="00DA1759">
        <w:rPr>
          <w:b/>
          <w:bCs/>
        </w:rPr>
        <w:t xml:space="preserve">ve výši minimálně </w:t>
      </w:r>
      <w:r w:rsidR="00BF1649" w:rsidRPr="00DA1759">
        <w:rPr>
          <w:b/>
          <w:bCs/>
        </w:rPr>
        <w:t>hodnoty díla</w:t>
      </w:r>
      <w:r w:rsidR="002C306E" w:rsidRPr="00DA1759">
        <w:rPr>
          <w:b/>
          <w:bCs/>
        </w:rPr>
        <w:t xml:space="preserve"> v Kč bez DPH</w:t>
      </w:r>
      <w:r w:rsidRPr="00DA1759">
        <w:t>. Pojistná smlouva musí být uzavřena tak, aby se vztahovala i na poddodavatele zhotovitele</w:t>
      </w:r>
      <w:r w:rsidRPr="006E3596">
        <w:t>, případně na členy sdružení (tzv. „křížová odpovědnost“).</w:t>
      </w:r>
      <w:bookmarkEnd w:id="21"/>
      <w:r w:rsidR="006F5194" w:rsidRPr="006E3596">
        <w:rPr>
          <w:szCs w:val="22"/>
        </w:rPr>
        <w:t xml:space="preserve"> </w:t>
      </w:r>
    </w:p>
    <w:p w14:paraId="628FE6D8" w14:textId="77777777" w:rsidR="00E51CF2" w:rsidRPr="00650BEA" w:rsidRDefault="006F5194" w:rsidP="00BD14CD">
      <w:pPr>
        <w:pStyle w:val="KUsmlouva-2rove"/>
        <w:numPr>
          <w:ilvl w:val="1"/>
          <w:numId w:val="13"/>
        </w:numPr>
        <w:spacing w:after="0"/>
        <w:ind w:left="567" w:hanging="567"/>
        <w:contextualSpacing/>
        <w:rPr>
          <w:b/>
          <w:szCs w:val="22"/>
        </w:rPr>
      </w:pPr>
      <w:r w:rsidRPr="006E3596">
        <w:rPr>
          <w:szCs w:val="22"/>
        </w:rPr>
        <w:t xml:space="preserve">V případě, že zhotovitel nepředloží uzavřené pojistné smlouvy dle tohoto článku smlouvy </w:t>
      </w:r>
      <w:r w:rsidR="00E228AA">
        <w:rPr>
          <w:szCs w:val="22"/>
        </w:rPr>
        <w:br/>
      </w:r>
      <w:r w:rsidRPr="006E3596">
        <w:rPr>
          <w:szCs w:val="22"/>
        </w:rPr>
        <w:t>ve stanovených lhůtách, nebo bud</w:t>
      </w:r>
      <w:r w:rsidR="00F020D3" w:rsidRPr="006E3596">
        <w:rPr>
          <w:szCs w:val="22"/>
        </w:rPr>
        <w:t>ou</w:t>
      </w:r>
      <w:r w:rsidRPr="006E3596">
        <w:rPr>
          <w:szCs w:val="22"/>
        </w:rPr>
        <w:t xml:space="preserve"> pojistn</w:t>
      </w:r>
      <w:r w:rsidR="00F020D3" w:rsidRPr="006E3596">
        <w:rPr>
          <w:szCs w:val="22"/>
        </w:rPr>
        <w:t>é</w:t>
      </w:r>
      <w:r w:rsidRPr="006E3596">
        <w:rPr>
          <w:szCs w:val="22"/>
        </w:rPr>
        <w:t xml:space="preserve"> smlouv</w:t>
      </w:r>
      <w:r w:rsidR="00F020D3" w:rsidRPr="006E3596">
        <w:rPr>
          <w:szCs w:val="22"/>
        </w:rPr>
        <w:t>y</w:t>
      </w:r>
      <w:r w:rsidRPr="006E3596">
        <w:rPr>
          <w:szCs w:val="22"/>
        </w:rPr>
        <w:t xml:space="preserve"> v průběhu provádění díla zrušen</w:t>
      </w:r>
      <w:r w:rsidR="00F020D3" w:rsidRPr="006E3596">
        <w:rPr>
          <w:szCs w:val="22"/>
        </w:rPr>
        <w:t>y</w:t>
      </w:r>
      <w:r w:rsidRPr="006E3596">
        <w:rPr>
          <w:szCs w:val="22"/>
        </w:rPr>
        <w:t>, vypovězen</w:t>
      </w:r>
      <w:r w:rsidR="00F020D3" w:rsidRPr="006E3596">
        <w:rPr>
          <w:szCs w:val="22"/>
        </w:rPr>
        <w:t>y</w:t>
      </w:r>
      <w:r w:rsidRPr="006E3596">
        <w:rPr>
          <w:szCs w:val="22"/>
        </w:rPr>
        <w:t xml:space="preserve"> nebo ukončen</w:t>
      </w:r>
      <w:r w:rsidR="00F020D3" w:rsidRPr="006E3596">
        <w:rPr>
          <w:szCs w:val="22"/>
        </w:rPr>
        <w:t>y</w:t>
      </w:r>
      <w:r w:rsidRPr="006E3596">
        <w:rPr>
          <w:szCs w:val="22"/>
        </w:rPr>
        <w:t xml:space="preserve"> dohodou, je objednatel oprávněn od této smlouvy o dílo odstoupit pro podstatné porušení smlouvy.</w:t>
      </w:r>
    </w:p>
    <w:p w14:paraId="4597D166" w14:textId="77777777" w:rsidR="00650BEA" w:rsidRPr="00BD14CD" w:rsidRDefault="00650BEA" w:rsidP="00650BEA">
      <w:pPr>
        <w:pStyle w:val="KUsmlouva-2rove"/>
        <w:numPr>
          <w:ilvl w:val="0"/>
          <w:numId w:val="0"/>
        </w:numPr>
        <w:spacing w:after="0"/>
        <w:ind w:left="567"/>
        <w:contextualSpacing/>
        <w:rPr>
          <w:b/>
          <w:szCs w:val="22"/>
        </w:rPr>
      </w:pPr>
    </w:p>
    <w:p w14:paraId="6C49033A" w14:textId="77777777" w:rsidR="006F5194" w:rsidRPr="00452AA9" w:rsidRDefault="006F5194" w:rsidP="001C2664">
      <w:pPr>
        <w:pStyle w:val="KUsmlouva-1rove"/>
        <w:numPr>
          <w:ilvl w:val="0"/>
          <w:numId w:val="13"/>
        </w:numPr>
        <w:spacing w:before="120" w:after="0"/>
        <w:ind w:left="567" w:hanging="567"/>
        <w:jc w:val="left"/>
        <w:rPr>
          <w:rFonts w:cs="Arial"/>
          <w:sz w:val="28"/>
        </w:rPr>
      </w:pPr>
      <w:r w:rsidRPr="00452AA9">
        <w:rPr>
          <w:rFonts w:cs="Arial"/>
          <w:sz w:val="28"/>
        </w:rPr>
        <w:t>ODPOVĚDNOST ZA VADY, ZÁRUČNÍ PODMÍNKY</w:t>
      </w:r>
    </w:p>
    <w:p w14:paraId="480DCBB8" w14:textId="77777777" w:rsidR="006F5194" w:rsidRPr="0014222D" w:rsidRDefault="006F5194" w:rsidP="001C2664">
      <w:pPr>
        <w:pStyle w:val="KUsmlouva-2rove"/>
        <w:numPr>
          <w:ilvl w:val="1"/>
          <w:numId w:val="13"/>
        </w:numPr>
        <w:spacing w:after="0"/>
        <w:ind w:left="567" w:hanging="567"/>
        <w:contextualSpacing/>
        <w:rPr>
          <w:szCs w:val="22"/>
        </w:rPr>
      </w:pPr>
      <w:r w:rsidRPr="0014222D">
        <w:rPr>
          <w:szCs w:val="22"/>
        </w:rPr>
        <w:t xml:space="preserve">Zhotovitel poskytuje objednateli záruku, že veškeré dodané zboží, zařízení a materiály, provedené stavební a montážní práce a poskytnuté služby </w:t>
      </w:r>
      <w:r w:rsidRPr="0014222D">
        <w:rPr>
          <w:b/>
          <w:szCs w:val="22"/>
        </w:rPr>
        <w:t>budou prosty jakýchkoliv vad</w:t>
      </w:r>
      <w:r w:rsidRPr="0014222D">
        <w:rPr>
          <w:szCs w:val="22"/>
        </w:rPr>
        <w:t xml:space="preserve"> </w:t>
      </w:r>
      <w:r w:rsidR="0041744E" w:rsidRPr="0014222D">
        <w:rPr>
          <w:szCs w:val="22"/>
        </w:rPr>
        <w:br/>
      </w:r>
      <w:r w:rsidRPr="0014222D">
        <w:rPr>
          <w:szCs w:val="22"/>
        </w:rPr>
        <w:t xml:space="preserve">a zhotovitel bez zbytečného prodlení a na své vlastní náklady provede znovu tyto činnosti </w:t>
      </w:r>
      <w:r w:rsidR="0041744E" w:rsidRPr="0014222D">
        <w:rPr>
          <w:szCs w:val="22"/>
        </w:rPr>
        <w:br/>
      </w:r>
      <w:r w:rsidRPr="0014222D">
        <w:rPr>
          <w:szCs w:val="22"/>
        </w:rPr>
        <w:t>a dodá znovu ty části díla nebo opraví své činnosti a části díla v míře potřebné k odstranění vad.</w:t>
      </w:r>
    </w:p>
    <w:p w14:paraId="544D313A" w14:textId="77777777" w:rsidR="006F5194" w:rsidRPr="0014222D" w:rsidRDefault="006F5194" w:rsidP="001C2664">
      <w:pPr>
        <w:pStyle w:val="KUsmlouva-2rove"/>
        <w:numPr>
          <w:ilvl w:val="1"/>
          <w:numId w:val="13"/>
        </w:numPr>
        <w:spacing w:after="0"/>
        <w:ind w:left="567" w:hanging="567"/>
        <w:contextualSpacing/>
        <w:rPr>
          <w:b/>
          <w:szCs w:val="22"/>
        </w:rPr>
      </w:pPr>
      <w:r w:rsidRPr="0014222D">
        <w:rPr>
          <w:szCs w:val="22"/>
        </w:rPr>
        <w:t xml:space="preserve">Dílo má </w:t>
      </w:r>
      <w:r w:rsidRPr="0014222D">
        <w:rPr>
          <w:b/>
          <w:szCs w:val="22"/>
        </w:rPr>
        <w:t>vady,</w:t>
      </w:r>
      <w:r w:rsidRPr="0014222D">
        <w:rPr>
          <w:szCs w:val="22"/>
        </w:rPr>
        <w:t xml:space="preserve"> jestliže jeho provedení neodpovídá výsledku určenému v projektové dokumentaci nebo ve smlouvě, popř. má takové vlastnosti, které mít nesmí nebo má takové vlastnosti, které brání řádnému a efektivnímu užívání díla k účelu, ke kterému je určeno.</w:t>
      </w:r>
    </w:p>
    <w:p w14:paraId="306660AD" w14:textId="77777777" w:rsidR="006F5194" w:rsidRPr="0014222D" w:rsidRDefault="006F5194" w:rsidP="001C2664">
      <w:pPr>
        <w:pStyle w:val="KUsmlouva-2rove"/>
        <w:numPr>
          <w:ilvl w:val="1"/>
          <w:numId w:val="13"/>
        </w:numPr>
        <w:spacing w:after="0"/>
        <w:ind w:left="567" w:hanging="567"/>
        <w:contextualSpacing/>
        <w:rPr>
          <w:b/>
          <w:szCs w:val="22"/>
        </w:rPr>
      </w:pPr>
      <w:r w:rsidRPr="0014222D">
        <w:rPr>
          <w:szCs w:val="22"/>
        </w:rPr>
        <w:t>Zhotovitel odpovídá za vady, které dílo má v době jeho předání a které jsou uvedeny v protokolu o předání a převzetí díla, popřípadě v příloze k tomuto protokolu (</w:t>
      </w:r>
      <w:r w:rsidRPr="0014222D">
        <w:rPr>
          <w:b/>
          <w:szCs w:val="22"/>
        </w:rPr>
        <w:t>vady zjevné</w:t>
      </w:r>
      <w:r w:rsidRPr="0014222D">
        <w:rPr>
          <w:szCs w:val="22"/>
        </w:rPr>
        <w:t>).</w:t>
      </w:r>
    </w:p>
    <w:p w14:paraId="6297A82F" w14:textId="77777777" w:rsidR="006F5194" w:rsidRPr="0014222D" w:rsidRDefault="006F5194" w:rsidP="001C2664">
      <w:pPr>
        <w:pStyle w:val="KUsmlouva-2rove"/>
        <w:numPr>
          <w:ilvl w:val="1"/>
          <w:numId w:val="13"/>
        </w:numPr>
        <w:spacing w:after="0"/>
        <w:ind w:left="567" w:hanging="567"/>
        <w:contextualSpacing/>
        <w:rPr>
          <w:b/>
          <w:szCs w:val="22"/>
        </w:rPr>
      </w:pPr>
      <w:r w:rsidRPr="0014222D">
        <w:rPr>
          <w:szCs w:val="22"/>
        </w:rPr>
        <w:t>Zhotovitel dále odpovídá za vady, vzniklé po předání a převzetí díla, které vznikly porušením právních povinností zhotovitele, odpovídá též za vady, které mělo dílo v době předání a převzetí, ale které se projevily až po převzetí (</w:t>
      </w:r>
      <w:r w:rsidRPr="0014222D">
        <w:rPr>
          <w:b/>
          <w:szCs w:val="22"/>
        </w:rPr>
        <w:t>vady skryté</w:t>
      </w:r>
      <w:r w:rsidRPr="0014222D">
        <w:rPr>
          <w:szCs w:val="22"/>
        </w:rPr>
        <w:t>).</w:t>
      </w:r>
    </w:p>
    <w:p w14:paraId="6F1BFD05" w14:textId="77777777" w:rsidR="006F5194" w:rsidRPr="0014222D" w:rsidRDefault="006F5194" w:rsidP="001C2664">
      <w:pPr>
        <w:pStyle w:val="KUsmlouva-2rove"/>
        <w:numPr>
          <w:ilvl w:val="1"/>
          <w:numId w:val="13"/>
        </w:numPr>
        <w:spacing w:after="0"/>
        <w:ind w:left="567" w:hanging="567"/>
        <w:contextualSpacing/>
        <w:rPr>
          <w:b/>
          <w:szCs w:val="22"/>
        </w:rPr>
      </w:pPr>
      <w:r w:rsidRPr="0014222D">
        <w:rPr>
          <w:szCs w:val="22"/>
        </w:rPr>
        <w:t xml:space="preserve">Zhotovitel odpovídá za to, že předmět díla má </w:t>
      </w:r>
      <w:r w:rsidRPr="0014222D">
        <w:rPr>
          <w:b/>
          <w:szCs w:val="22"/>
        </w:rPr>
        <w:t xml:space="preserve">v době jeho předání </w:t>
      </w:r>
      <w:r w:rsidRPr="0014222D">
        <w:rPr>
          <w:szCs w:val="22"/>
        </w:rPr>
        <w:t xml:space="preserve">objednateli a </w:t>
      </w:r>
      <w:r w:rsidRPr="0014222D">
        <w:rPr>
          <w:b/>
          <w:szCs w:val="22"/>
        </w:rPr>
        <w:t>po dobu záruční doby</w:t>
      </w:r>
      <w:r w:rsidRPr="0014222D">
        <w:rPr>
          <w:szCs w:val="22"/>
        </w:rPr>
        <w:t xml:space="preserve">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1FC6A2E0" w14:textId="050D019C" w:rsidR="006F5194" w:rsidRPr="0014222D" w:rsidRDefault="006F5194" w:rsidP="001C2664">
      <w:pPr>
        <w:pStyle w:val="KUsmlouva-2rove"/>
        <w:numPr>
          <w:ilvl w:val="1"/>
          <w:numId w:val="13"/>
        </w:numPr>
        <w:spacing w:after="0"/>
        <w:ind w:left="567" w:hanging="567"/>
        <w:contextualSpacing/>
        <w:rPr>
          <w:b/>
          <w:szCs w:val="22"/>
        </w:rPr>
      </w:pPr>
      <w:bookmarkStart w:id="22" w:name="_Ref320796570"/>
      <w:bookmarkStart w:id="23" w:name="_Ref158384999"/>
      <w:r w:rsidRPr="0014222D">
        <w:rPr>
          <w:szCs w:val="22"/>
        </w:rPr>
        <w:t xml:space="preserve">Záruční doba na dílo jako celek začíná běžet ode dne podpisu protokolu o předání a převzetí díla jako celku, a to v délce </w:t>
      </w:r>
      <w:r w:rsidRPr="0014222D">
        <w:rPr>
          <w:b/>
          <w:szCs w:val="22"/>
        </w:rPr>
        <w:t>60 měsíců.</w:t>
      </w:r>
      <w:bookmarkEnd w:id="22"/>
      <w:r w:rsidRPr="0014222D">
        <w:rPr>
          <w:b/>
          <w:szCs w:val="22"/>
        </w:rPr>
        <w:t xml:space="preserve"> </w:t>
      </w:r>
      <w:r w:rsidRPr="0014222D">
        <w:rPr>
          <w:szCs w:val="22"/>
        </w:rPr>
        <w:t>Záruční doba neběží po dobu, po kterou nemůže objednatel dílo užívat pro vady, za které odpovídá zhotovitel.</w:t>
      </w:r>
      <w:bookmarkEnd w:id="23"/>
      <w:r w:rsidR="008F33CB" w:rsidRPr="0014222D">
        <w:rPr>
          <w:szCs w:val="22"/>
        </w:rPr>
        <w:t xml:space="preserve"> Záruka se nevztahuje na vady způsobené běžným užíváním spotřebního materiálu</w:t>
      </w:r>
      <w:r w:rsidR="00D61D81">
        <w:rPr>
          <w:szCs w:val="22"/>
        </w:rPr>
        <w:t>,</w:t>
      </w:r>
      <w:r w:rsidR="008F33CB" w:rsidRPr="0014222D">
        <w:rPr>
          <w:szCs w:val="22"/>
        </w:rPr>
        <w:t xml:space="preserve"> ani na vady vzniklé běžným a obvyklým užíváním díla. </w:t>
      </w:r>
    </w:p>
    <w:p w14:paraId="2263412C" w14:textId="77777777" w:rsidR="006F5194" w:rsidRPr="0014222D" w:rsidRDefault="006F5194" w:rsidP="00987147">
      <w:pPr>
        <w:pStyle w:val="KUsmlouva-2rove"/>
        <w:numPr>
          <w:ilvl w:val="1"/>
          <w:numId w:val="13"/>
        </w:numPr>
        <w:spacing w:after="0"/>
        <w:ind w:left="567" w:hanging="567"/>
        <w:contextualSpacing/>
        <w:rPr>
          <w:b/>
          <w:szCs w:val="22"/>
        </w:rPr>
      </w:pPr>
      <w:r w:rsidRPr="0014222D">
        <w:rPr>
          <w:b/>
          <w:szCs w:val="22"/>
        </w:rPr>
        <w:t xml:space="preserve">V případě opravy </w:t>
      </w:r>
      <w:r w:rsidRPr="0014222D">
        <w:rPr>
          <w:szCs w:val="22"/>
        </w:rPr>
        <w:t xml:space="preserve">vadných částí díla se záruční doba díla nebo jeho části </w:t>
      </w:r>
      <w:r w:rsidRPr="0014222D">
        <w:rPr>
          <w:b/>
          <w:szCs w:val="22"/>
        </w:rPr>
        <w:t>prodlouží o</w:t>
      </w:r>
      <w:r w:rsidRPr="0014222D">
        <w:rPr>
          <w:szCs w:val="22"/>
        </w:rPr>
        <w:t xml:space="preserve"> dobu, během které nemohlo být dílo nebo jeho část v důsledku zjištěné vady užíváno. </w:t>
      </w:r>
      <w:r w:rsidR="00C0192E">
        <w:rPr>
          <w:szCs w:val="22"/>
        </w:rPr>
        <w:t>N</w:t>
      </w:r>
      <w:r w:rsidR="00C0192E" w:rsidRPr="0014222D">
        <w:rPr>
          <w:szCs w:val="22"/>
        </w:rPr>
        <w:t xml:space="preserve">a </w:t>
      </w:r>
      <w:r w:rsidRPr="0014222D">
        <w:rPr>
          <w:szCs w:val="22"/>
        </w:rPr>
        <w:t xml:space="preserve">nově dodané části díla poskytne zhotovitel </w:t>
      </w:r>
      <w:r w:rsidRPr="0014222D">
        <w:rPr>
          <w:b/>
          <w:szCs w:val="22"/>
        </w:rPr>
        <w:t>záruku ve stejné délce,</w:t>
      </w:r>
      <w:r w:rsidRPr="0014222D">
        <w:rPr>
          <w:szCs w:val="22"/>
        </w:rPr>
        <w:t xml:space="preserve"> jaká by se na tyto části vztahovala v den podpisu protokolu o předání a převzetí díla.</w:t>
      </w:r>
    </w:p>
    <w:p w14:paraId="54C7E7A3" w14:textId="77777777" w:rsidR="006F5194" w:rsidRPr="0014222D" w:rsidRDefault="006F5194" w:rsidP="001C2664">
      <w:pPr>
        <w:pStyle w:val="KUsmlouva-2rove"/>
        <w:numPr>
          <w:ilvl w:val="1"/>
          <w:numId w:val="13"/>
        </w:numPr>
        <w:spacing w:after="0"/>
        <w:ind w:left="567" w:hanging="567"/>
        <w:contextualSpacing/>
        <w:rPr>
          <w:b/>
          <w:szCs w:val="22"/>
        </w:rPr>
      </w:pPr>
      <w:r w:rsidRPr="0014222D">
        <w:rPr>
          <w:szCs w:val="22"/>
        </w:rPr>
        <w:t xml:space="preserve">Za závady vzniklé v důsledku nedodržení návodů k obsluze či nedodržením obvyklých způsobů užívání či za závady způsobené nesprávnou údržbou nebo zanedbáním údržby a oprav zhotovitel nenese odpovědnost. Záruka zaniká provedením zásadních změn a úprav bez souhlasu zhotovitele, popř. i provedením oprav objednatelem či uživatelem, pokud nepůjde </w:t>
      </w:r>
      <w:r w:rsidR="0041744E" w:rsidRPr="0014222D">
        <w:rPr>
          <w:szCs w:val="22"/>
        </w:rPr>
        <w:br/>
      </w:r>
      <w:r w:rsidRPr="0014222D">
        <w:rPr>
          <w:szCs w:val="22"/>
        </w:rPr>
        <w:t>o opravy drobné, nevyžadující zvláštní kvalifikaci nebo opravy havarijní, které byly způsobeny vadami, za něž zhotovitel neodpovídá.</w:t>
      </w:r>
    </w:p>
    <w:p w14:paraId="140E29F7" w14:textId="77777777" w:rsidR="006F5194" w:rsidRPr="0014222D" w:rsidRDefault="006F5194" w:rsidP="001C2664">
      <w:pPr>
        <w:pStyle w:val="KUsmlouva-2rove"/>
        <w:numPr>
          <w:ilvl w:val="1"/>
          <w:numId w:val="13"/>
        </w:numPr>
        <w:spacing w:after="0"/>
        <w:ind w:left="567" w:hanging="567"/>
        <w:contextualSpacing/>
        <w:rPr>
          <w:b/>
          <w:szCs w:val="22"/>
        </w:rPr>
      </w:pPr>
      <w:r w:rsidRPr="0014222D">
        <w:rPr>
          <w:szCs w:val="22"/>
        </w:rPr>
        <w:t>Ustanovení o právech z vadného plnění dle § 2106 odst. 2 a 3, § 2110, § 2111, § 2629 občanského zákoníku se ve vztahu založeném touto smlouvou neužijí.</w:t>
      </w:r>
    </w:p>
    <w:p w14:paraId="7E6CA2B9" w14:textId="77777777" w:rsidR="00502B0A" w:rsidRDefault="006F5194" w:rsidP="00BD14CD">
      <w:pPr>
        <w:pStyle w:val="KUsmlouva-2rove"/>
        <w:numPr>
          <w:ilvl w:val="1"/>
          <w:numId w:val="13"/>
        </w:numPr>
        <w:spacing w:after="0"/>
        <w:ind w:left="567" w:hanging="567"/>
        <w:contextualSpacing/>
        <w:rPr>
          <w:szCs w:val="22"/>
        </w:rPr>
      </w:pPr>
      <w:r w:rsidRPr="0014222D">
        <w:rPr>
          <w:szCs w:val="22"/>
        </w:rPr>
        <w:t xml:space="preserve">Zhotovitel je povinen účastnit se na výzvu TDS nebo objednatele kontroly technického stavu stavby a jejích částí během záruční doby (minimálně 1 x za </w:t>
      </w:r>
      <w:r w:rsidR="00F3171D" w:rsidRPr="0014222D">
        <w:rPr>
          <w:szCs w:val="22"/>
        </w:rPr>
        <w:t>12</w:t>
      </w:r>
      <w:r w:rsidRPr="0014222D">
        <w:rPr>
          <w:szCs w:val="22"/>
        </w:rPr>
        <w:t xml:space="preserve"> měsíců). Kontrolní prohlídky </w:t>
      </w:r>
      <w:r w:rsidR="00EC700F">
        <w:rPr>
          <w:szCs w:val="22"/>
        </w:rPr>
        <w:br/>
      </w:r>
      <w:r w:rsidRPr="0014222D">
        <w:rPr>
          <w:szCs w:val="22"/>
        </w:rPr>
        <w:t>se musí zúčastnit stavbyvedoucí, pokud je to z objektivních důvodů možné.</w:t>
      </w:r>
    </w:p>
    <w:p w14:paraId="28AB83AD" w14:textId="77777777" w:rsidR="00650BEA" w:rsidRPr="00BD14CD" w:rsidRDefault="00650BEA" w:rsidP="00650BEA">
      <w:pPr>
        <w:pStyle w:val="KUsmlouva-2rove"/>
        <w:numPr>
          <w:ilvl w:val="0"/>
          <w:numId w:val="0"/>
        </w:numPr>
        <w:spacing w:after="0"/>
        <w:ind w:left="567"/>
        <w:contextualSpacing/>
        <w:rPr>
          <w:szCs w:val="22"/>
        </w:rPr>
      </w:pPr>
    </w:p>
    <w:p w14:paraId="56E7500C" w14:textId="77777777" w:rsidR="006F5194" w:rsidRPr="0014222D" w:rsidRDefault="006F5194" w:rsidP="00656A1C">
      <w:pPr>
        <w:pStyle w:val="KUsmlouva-1rove"/>
        <w:numPr>
          <w:ilvl w:val="0"/>
          <w:numId w:val="13"/>
        </w:numPr>
        <w:spacing w:before="0" w:after="0"/>
        <w:ind w:left="567" w:hanging="567"/>
        <w:jc w:val="left"/>
        <w:rPr>
          <w:rFonts w:cs="Arial"/>
          <w:sz w:val="28"/>
        </w:rPr>
      </w:pPr>
      <w:r w:rsidRPr="0014222D">
        <w:rPr>
          <w:rFonts w:cs="Arial"/>
          <w:sz w:val="28"/>
        </w:rPr>
        <w:lastRenderedPageBreak/>
        <w:t>REKLAMACE</w:t>
      </w:r>
    </w:p>
    <w:p w14:paraId="02F6D227" w14:textId="77777777" w:rsidR="006F5194" w:rsidRPr="0014222D" w:rsidRDefault="006F5194" w:rsidP="001C2664">
      <w:pPr>
        <w:pStyle w:val="KUsmlouva-2rove"/>
        <w:numPr>
          <w:ilvl w:val="1"/>
          <w:numId w:val="13"/>
        </w:numPr>
        <w:spacing w:after="0"/>
        <w:ind w:left="567" w:hanging="567"/>
        <w:contextualSpacing/>
        <w:rPr>
          <w:b/>
          <w:bCs/>
          <w:szCs w:val="22"/>
        </w:rPr>
      </w:pPr>
      <w:r w:rsidRPr="0014222D">
        <w:rPr>
          <w:szCs w:val="22"/>
        </w:rPr>
        <w:t xml:space="preserve">Jestliže objednatel zjistí během záruční doby jakékoli vady u dodaného díla nebo jeho části a zjistí, že dílo neodpovídá smluvním podmínkám, sdělí zjištěné vady </w:t>
      </w:r>
      <w:r w:rsidRPr="0014222D">
        <w:rPr>
          <w:b/>
          <w:szCs w:val="22"/>
        </w:rPr>
        <w:t>bez zbytečného odkladu</w:t>
      </w:r>
      <w:r w:rsidRPr="0014222D">
        <w:rPr>
          <w:szCs w:val="22"/>
        </w:rPr>
        <w:t xml:space="preserve"> písemně zhotoviteli </w:t>
      </w:r>
      <w:r w:rsidRPr="0014222D">
        <w:rPr>
          <w:b/>
          <w:szCs w:val="22"/>
        </w:rPr>
        <w:t>(reklamace)</w:t>
      </w:r>
      <w:r w:rsidRPr="0014222D">
        <w:rPr>
          <w:szCs w:val="22"/>
        </w:rPr>
        <w:t xml:space="preserve">. V reklamaci budou shledané vady popsány. Reklamaci </w:t>
      </w:r>
      <w:r w:rsidRPr="0014222D">
        <w:rPr>
          <w:b/>
          <w:szCs w:val="22"/>
        </w:rPr>
        <w:t>lze uplatnit do posledního dne záruční doby</w:t>
      </w:r>
      <w:r w:rsidRPr="0014222D">
        <w:rPr>
          <w:szCs w:val="22"/>
        </w:rPr>
        <w:t>, přičemž smluvní strany považují i reklamaci odeslanou objednatelem v poslední den záruční doby za včas uplatněnou.</w:t>
      </w:r>
    </w:p>
    <w:p w14:paraId="51E8C3F6" w14:textId="5EA79573" w:rsidR="006F5194" w:rsidRPr="0014222D" w:rsidRDefault="006F5194" w:rsidP="00AE3424">
      <w:pPr>
        <w:pStyle w:val="KUsmlouva-2rove"/>
        <w:numPr>
          <w:ilvl w:val="1"/>
          <w:numId w:val="13"/>
        </w:numPr>
        <w:spacing w:after="0"/>
        <w:ind w:left="567" w:hanging="567"/>
        <w:contextualSpacing/>
        <w:rPr>
          <w:bCs/>
          <w:szCs w:val="22"/>
        </w:rPr>
      </w:pPr>
      <w:r w:rsidRPr="0014222D">
        <w:rPr>
          <w:szCs w:val="22"/>
        </w:rPr>
        <w:t xml:space="preserve">Zhotovitel </w:t>
      </w:r>
      <w:r w:rsidRPr="0014222D">
        <w:rPr>
          <w:b/>
          <w:szCs w:val="22"/>
        </w:rPr>
        <w:t xml:space="preserve">potvrdí </w:t>
      </w:r>
      <w:r w:rsidRPr="0014222D">
        <w:rPr>
          <w:szCs w:val="22"/>
        </w:rPr>
        <w:t xml:space="preserve">objednateli formou e-mailu, datovou zprávou do datové schránky nebo písemně přijetí reklamace a </w:t>
      </w:r>
      <w:r w:rsidRPr="0014222D">
        <w:rPr>
          <w:b/>
          <w:szCs w:val="22"/>
        </w:rPr>
        <w:t>do</w:t>
      </w:r>
      <w:r w:rsidRPr="0014222D">
        <w:rPr>
          <w:szCs w:val="22"/>
        </w:rPr>
        <w:t xml:space="preserve"> </w:t>
      </w:r>
      <w:r w:rsidRPr="0014222D">
        <w:rPr>
          <w:b/>
          <w:szCs w:val="22"/>
        </w:rPr>
        <w:t>3 pracovních dnů</w:t>
      </w:r>
      <w:r w:rsidRPr="0014222D">
        <w:rPr>
          <w:szCs w:val="22"/>
        </w:rPr>
        <w:t xml:space="preserve"> od obdržení reklamace</w:t>
      </w:r>
      <w:r w:rsidRPr="009A5AF8">
        <w:rPr>
          <w:szCs w:val="22"/>
        </w:rPr>
        <w:t xml:space="preserve"> začne s odstraňováním vad, nedohodnou-li se smluvní strany písemně jinak. Bez ohledu na to, zda bylo možné zjistit vadu již dříve, je zhotovitel povinen vadu </w:t>
      </w:r>
      <w:r w:rsidRPr="009A5AF8">
        <w:rPr>
          <w:b/>
          <w:szCs w:val="22"/>
        </w:rPr>
        <w:t>v co možná nejkratší technicky obhajitelné lhůtě odstranit</w:t>
      </w:r>
      <w:r w:rsidRPr="006E3596">
        <w:rPr>
          <w:szCs w:val="22"/>
        </w:rPr>
        <w:t xml:space="preserve">, nebude-li dohodnuto jinak, a to buď opravou, nebo výměnou vadných částí zařízení za části nové. Odstranění vad bude provedeno na vlastní náklady zhotovitele. Nedojde-li mezi oběma smluvními stranami k dohodě o termínu odstranění reklamované vady, berou smluvní strany na vědomí, že vada musí být odstraněna </w:t>
      </w:r>
      <w:r w:rsidRPr="006E3596">
        <w:rPr>
          <w:b/>
          <w:szCs w:val="22"/>
        </w:rPr>
        <w:t>do 14</w:t>
      </w:r>
      <w:r w:rsidR="001D25B4">
        <w:rPr>
          <w:b/>
          <w:szCs w:val="22"/>
        </w:rPr>
        <w:t xml:space="preserve"> </w:t>
      </w:r>
      <w:r w:rsidRPr="006E3596">
        <w:rPr>
          <w:b/>
          <w:szCs w:val="22"/>
        </w:rPr>
        <w:t>dnů</w:t>
      </w:r>
      <w:r w:rsidRPr="006E3596">
        <w:rPr>
          <w:szCs w:val="22"/>
        </w:rPr>
        <w:t xml:space="preserve"> ode dne uplatnění reklamace</w:t>
      </w:r>
      <w:r w:rsidR="00825C28">
        <w:rPr>
          <w:szCs w:val="22"/>
        </w:rPr>
        <w:t>; v případě, kdy není lhůta stanovená v předchozí části věty před středníkem z technologických důvodů pro odstranění vady dostatečná, platí lhůta nejpozději do 30 dnů ode dne uplatnění reklamace</w:t>
      </w:r>
      <w:r w:rsidR="00AE3424" w:rsidRPr="00532F32">
        <w:rPr>
          <w:szCs w:val="22"/>
        </w:rPr>
        <w:t>.</w:t>
      </w:r>
      <w:r w:rsidR="00404E18" w:rsidRPr="009A5AF8">
        <w:rPr>
          <w:szCs w:val="22"/>
        </w:rPr>
        <w:t xml:space="preserve"> </w:t>
      </w:r>
      <w:r w:rsidRPr="006E3596">
        <w:rPr>
          <w:szCs w:val="22"/>
        </w:rPr>
        <w:t xml:space="preserve">Jestliže se během záruční doby vyskytnou jakékoli vady dodaného díla nebo jeho části, které vedou, nebo mohou vést k poškození zdraví osob, nebo majetku, jedná se o </w:t>
      </w:r>
      <w:r w:rsidRPr="006E3596">
        <w:rPr>
          <w:b/>
          <w:szCs w:val="22"/>
        </w:rPr>
        <w:t>havarijní stav.</w:t>
      </w:r>
      <w:r w:rsidR="00E228AA">
        <w:rPr>
          <w:b/>
          <w:szCs w:val="22"/>
        </w:rPr>
        <w:t xml:space="preserve"> </w:t>
      </w:r>
      <w:r w:rsidRPr="006E3596">
        <w:rPr>
          <w:szCs w:val="22"/>
        </w:rPr>
        <w:t xml:space="preserve">Po oznámení havarijního stavu objednatelem zhotovitel započne s pracemi na odstranění havarijního stavu nejpozději do 24 hodin a je povinen </w:t>
      </w:r>
      <w:r w:rsidRPr="009E77CD">
        <w:rPr>
          <w:b/>
          <w:bCs/>
          <w:szCs w:val="22"/>
        </w:rPr>
        <w:t>tento stav</w:t>
      </w:r>
      <w:r w:rsidRPr="006E3596">
        <w:rPr>
          <w:szCs w:val="22"/>
        </w:rPr>
        <w:t xml:space="preserve"> odstranit </w:t>
      </w:r>
      <w:r w:rsidRPr="006E3596">
        <w:rPr>
          <w:b/>
          <w:szCs w:val="22"/>
        </w:rPr>
        <w:t xml:space="preserve">bezodkladně, </w:t>
      </w:r>
      <w:r w:rsidRPr="006E3596">
        <w:rPr>
          <w:szCs w:val="22"/>
        </w:rPr>
        <w:t>nejpozději</w:t>
      </w:r>
      <w:r w:rsidRPr="006E3596">
        <w:rPr>
          <w:b/>
          <w:szCs w:val="22"/>
        </w:rPr>
        <w:t xml:space="preserve"> však do 48 hodin od jeho oznámení.</w:t>
      </w:r>
      <w:r w:rsidR="00404E18" w:rsidRPr="006E3596">
        <w:rPr>
          <w:b/>
          <w:szCs w:val="22"/>
        </w:rPr>
        <w:t xml:space="preserve"> </w:t>
      </w:r>
    </w:p>
    <w:p w14:paraId="69B28B22" w14:textId="77777777" w:rsidR="006F5194" w:rsidRPr="0014222D" w:rsidRDefault="006F5194" w:rsidP="001C2664">
      <w:pPr>
        <w:pStyle w:val="KUsmlouva-2rove"/>
        <w:numPr>
          <w:ilvl w:val="1"/>
          <w:numId w:val="13"/>
        </w:numPr>
        <w:spacing w:after="0"/>
        <w:ind w:left="567" w:hanging="567"/>
        <w:contextualSpacing/>
        <w:rPr>
          <w:b/>
          <w:bCs/>
          <w:szCs w:val="22"/>
        </w:rPr>
      </w:pPr>
      <w:r w:rsidRPr="0014222D">
        <w:rPr>
          <w:szCs w:val="22"/>
        </w:rPr>
        <w:t xml:space="preserve">O odstranění reklamované vady sepíší smluvní strany </w:t>
      </w:r>
      <w:r w:rsidRPr="0014222D">
        <w:rPr>
          <w:b/>
          <w:szCs w:val="22"/>
        </w:rPr>
        <w:t>protokol</w:t>
      </w:r>
      <w:r w:rsidRPr="0014222D">
        <w:rPr>
          <w:szCs w:val="22"/>
        </w:rPr>
        <w:t>, ve kterém objednatel potvrdí odstranění vady včetně termínu, nebo uvede důvody, pro které odmítá opravu převzít.</w:t>
      </w:r>
    </w:p>
    <w:p w14:paraId="0190953C" w14:textId="77777777" w:rsidR="006F5194" w:rsidRPr="009627D7" w:rsidRDefault="006F5194" w:rsidP="001C2664">
      <w:pPr>
        <w:pStyle w:val="KUsmlouva-2rove"/>
        <w:numPr>
          <w:ilvl w:val="1"/>
          <w:numId w:val="13"/>
        </w:numPr>
        <w:spacing w:after="0"/>
        <w:ind w:left="567" w:hanging="567"/>
        <w:contextualSpacing/>
        <w:rPr>
          <w:b/>
          <w:bCs/>
          <w:szCs w:val="22"/>
        </w:rPr>
      </w:pPr>
      <w:r w:rsidRPr="0014222D">
        <w:rPr>
          <w:szCs w:val="22"/>
        </w:rPr>
        <w:t xml:space="preserve">V případě, že zhotovitel </w:t>
      </w:r>
      <w:r w:rsidRPr="0014222D">
        <w:rPr>
          <w:b/>
          <w:szCs w:val="22"/>
        </w:rPr>
        <w:t>do</w:t>
      </w:r>
      <w:r w:rsidRPr="0014222D">
        <w:rPr>
          <w:szCs w:val="22"/>
        </w:rPr>
        <w:t xml:space="preserve"> </w:t>
      </w:r>
      <w:r w:rsidRPr="009627D7">
        <w:rPr>
          <w:b/>
          <w:szCs w:val="22"/>
        </w:rPr>
        <w:t>3 pracovních dnů nezahájí</w:t>
      </w:r>
      <w:r w:rsidRPr="009627D7">
        <w:rPr>
          <w:szCs w:val="22"/>
        </w:rPr>
        <w:t xml:space="preserve"> odstraňování vad a tyto </w:t>
      </w:r>
      <w:r w:rsidR="0041744E" w:rsidRPr="009627D7">
        <w:rPr>
          <w:szCs w:val="22"/>
        </w:rPr>
        <w:br/>
      </w:r>
      <w:r w:rsidRPr="009627D7">
        <w:rPr>
          <w:szCs w:val="22"/>
        </w:rPr>
        <w:t xml:space="preserve">ve stanovených, popř. dohodnutých lhůtách neodstraní, je objednatel oprávněn vadu po předchozím oznámení zhotoviteli odstranit sám nebo ji nechat odstranit, a to </w:t>
      </w:r>
      <w:r w:rsidRPr="009627D7">
        <w:rPr>
          <w:b/>
          <w:szCs w:val="22"/>
        </w:rPr>
        <w:t>na náklady zhotovitele</w:t>
      </w:r>
      <w:r w:rsidRPr="009627D7">
        <w:rPr>
          <w:szCs w:val="22"/>
        </w:rPr>
        <w:t>, aniž by tím omezil svá práva, která mu přísluší na základě záruky a zhotovitel je povinen nahradit objednateli náklady s tím spojené.</w:t>
      </w:r>
    </w:p>
    <w:p w14:paraId="22B9D845" w14:textId="77777777" w:rsidR="006F5194" w:rsidRPr="009627D7" w:rsidRDefault="006F5194" w:rsidP="001C2664">
      <w:pPr>
        <w:pStyle w:val="KUsmlouva-2rove"/>
        <w:numPr>
          <w:ilvl w:val="1"/>
          <w:numId w:val="13"/>
        </w:numPr>
        <w:spacing w:after="0"/>
        <w:ind w:left="567" w:hanging="567"/>
        <w:contextualSpacing/>
        <w:rPr>
          <w:b/>
          <w:bCs/>
          <w:szCs w:val="22"/>
        </w:rPr>
      </w:pPr>
      <w:r w:rsidRPr="009627D7">
        <w:rPr>
          <w:b/>
          <w:szCs w:val="22"/>
        </w:rPr>
        <w:t>Zhotovitel neodpovídá za vady</w:t>
      </w:r>
      <w:r w:rsidRPr="009627D7">
        <w:rPr>
          <w:szCs w:val="22"/>
        </w:rPr>
        <w:t xml:space="preserve">, které byly způsobeny po převzetí díla objednatelem jeho nesprávným jednáním nebo nesprávným jednáním třetích osob, či neodvratitelnými událostmi bez zapříčinění zhotovitele. Zhotovitel neodpovídá za vady způsobené postupem podle nevhodných pokynů, popřípadě podle nesprávné projektové dokumentace, dodané mu objednatelem, jestliže zhotovitel na nevhodnost těchto pokynů </w:t>
      </w:r>
      <w:r w:rsidR="007261A2">
        <w:rPr>
          <w:szCs w:val="22"/>
        </w:rPr>
        <w:t xml:space="preserve">nebo nesprávnost projektové dokumentace </w:t>
      </w:r>
      <w:r w:rsidRPr="009627D7">
        <w:rPr>
          <w:szCs w:val="22"/>
        </w:rPr>
        <w:t>písemně upozornil</w:t>
      </w:r>
      <w:r w:rsidR="007261A2">
        <w:rPr>
          <w:szCs w:val="22"/>
        </w:rPr>
        <w:t>,</w:t>
      </w:r>
      <w:r w:rsidRPr="009627D7">
        <w:rPr>
          <w:szCs w:val="22"/>
        </w:rPr>
        <w:t xml:space="preserve"> a objednatel na jejich dodržení písemně trval</w:t>
      </w:r>
      <w:r w:rsidR="007261A2">
        <w:rPr>
          <w:szCs w:val="22"/>
        </w:rPr>
        <w:t>, nebo jestliže zhotovitel nemohl takovou nevhodnost pokynů nebo nesprávnost projektové dokumentace při vynaložení odborné péče zjistit</w:t>
      </w:r>
      <w:r w:rsidRPr="009627D7">
        <w:rPr>
          <w:szCs w:val="22"/>
        </w:rPr>
        <w:t>.</w:t>
      </w:r>
    </w:p>
    <w:p w14:paraId="4EAA8EC2" w14:textId="77777777" w:rsidR="006F5194" w:rsidRPr="009627D7" w:rsidRDefault="006F5194" w:rsidP="001C2664">
      <w:pPr>
        <w:pStyle w:val="KUsmlouva-2rove"/>
        <w:numPr>
          <w:ilvl w:val="1"/>
          <w:numId w:val="13"/>
        </w:numPr>
        <w:spacing w:after="0"/>
        <w:ind w:left="567" w:hanging="567"/>
        <w:contextualSpacing/>
        <w:rPr>
          <w:b/>
          <w:bCs/>
          <w:szCs w:val="22"/>
        </w:rPr>
      </w:pPr>
      <w:r w:rsidRPr="009627D7">
        <w:rPr>
          <w:b/>
          <w:szCs w:val="22"/>
        </w:rPr>
        <w:t>Smluvní strany se mohou dohodnout, že drobné odchylky od projektové dokumentace</w:t>
      </w:r>
      <w:r w:rsidRPr="009627D7">
        <w:rPr>
          <w:szCs w:val="22"/>
        </w:rPr>
        <w:t xml:space="preserve">, které byly dohodnuty alespoň souhlasným zápisem v SD, a které nemají vliv </w:t>
      </w:r>
      <w:r w:rsidR="0041744E" w:rsidRPr="009627D7">
        <w:rPr>
          <w:szCs w:val="22"/>
        </w:rPr>
        <w:br/>
      </w:r>
      <w:r w:rsidRPr="009627D7">
        <w:rPr>
          <w:szCs w:val="22"/>
        </w:rPr>
        <w:t xml:space="preserve">na provozuschopnost a kvalitu díla, </w:t>
      </w:r>
      <w:r w:rsidRPr="009627D7">
        <w:rPr>
          <w:b/>
          <w:szCs w:val="22"/>
        </w:rPr>
        <w:t>nejsou vadami</w:t>
      </w:r>
      <w:r w:rsidRPr="009627D7">
        <w:rPr>
          <w:szCs w:val="22"/>
        </w:rPr>
        <w:t>. Tyto odchylky je zhotovitel povinen vyznačit v projektové dokumentaci skutečného provedení díla.</w:t>
      </w:r>
    </w:p>
    <w:p w14:paraId="00337698" w14:textId="77777777" w:rsidR="006652C7" w:rsidRPr="00650BEA" w:rsidRDefault="006F5194" w:rsidP="00BD14CD">
      <w:pPr>
        <w:pStyle w:val="KUsmlouva-2rove"/>
        <w:numPr>
          <w:ilvl w:val="1"/>
          <w:numId w:val="13"/>
        </w:numPr>
        <w:spacing w:after="0"/>
        <w:ind w:left="567" w:hanging="567"/>
        <w:contextualSpacing/>
        <w:rPr>
          <w:b/>
          <w:bCs/>
          <w:szCs w:val="22"/>
        </w:rPr>
      </w:pPr>
      <w:r w:rsidRPr="008E2B93">
        <w:t>Prokáže-li se ve sporných</w:t>
      </w:r>
      <w:r w:rsidRPr="009627D7">
        <w:rPr>
          <w:szCs w:val="22"/>
        </w:rPr>
        <w:t xml:space="preserve"> případech, že objednatel reklamoval neoprávněně, tzn., že za reklamovanou vadu neodpovídá zhotovitel a že se na ni nevztahuje záruka, resp., že vadu způsobil nevhodným užíváním díla jeho provozovatel nebo jiná třetí osoba, je objednatel povinen uhradit zhotoviteli veškeré jemu, v souvislosti s odstraněním vad, vzniklé náklady.</w:t>
      </w:r>
    </w:p>
    <w:p w14:paraId="51595360" w14:textId="77777777" w:rsidR="00650BEA" w:rsidRPr="00BD14CD" w:rsidRDefault="00650BEA" w:rsidP="00650BEA">
      <w:pPr>
        <w:pStyle w:val="KUsmlouva-2rove"/>
        <w:numPr>
          <w:ilvl w:val="0"/>
          <w:numId w:val="0"/>
        </w:numPr>
        <w:spacing w:after="0"/>
        <w:ind w:left="567"/>
        <w:contextualSpacing/>
        <w:rPr>
          <w:b/>
          <w:bCs/>
          <w:szCs w:val="22"/>
        </w:rPr>
      </w:pPr>
    </w:p>
    <w:p w14:paraId="6AE05F84" w14:textId="77777777" w:rsidR="006F5194" w:rsidRPr="003675A6" w:rsidRDefault="006F5194" w:rsidP="008B4C91">
      <w:pPr>
        <w:pStyle w:val="KUsmlouva-1rove"/>
        <w:numPr>
          <w:ilvl w:val="0"/>
          <w:numId w:val="13"/>
        </w:numPr>
        <w:spacing w:before="120" w:after="0"/>
        <w:ind w:left="567" w:hanging="567"/>
        <w:jc w:val="left"/>
        <w:rPr>
          <w:rFonts w:cs="Arial"/>
          <w:sz w:val="28"/>
        </w:rPr>
      </w:pPr>
      <w:bookmarkStart w:id="24" w:name="_Ref372283607"/>
      <w:r w:rsidRPr="003675A6">
        <w:rPr>
          <w:rFonts w:cs="Arial"/>
          <w:sz w:val="28"/>
        </w:rPr>
        <w:t>SMLUVNÍ SANKCE</w:t>
      </w:r>
      <w:bookmarkEnd w:id="24"/>
    </w:p>
    <w:p w14:paraId="3CBD4AC8" w14:textId="6CBD14D1" w:rsidR="006F5194" w:rsidRPr="008B4C91" w:rsidRDefault="006F5194" w:rsidP="008B4C91">
      <w:pPr>
        <w:pStyle w:val="KUsmlouva-2rove"/>
        <w:numPr>
          <w:ilvl w:val="1"/>
          <w:numId w:val="13"/>
        </w:numPr>
        <w:spacing w:after="0"/>
        <w:ind w:left="709" w:hanging="709"/>
        <w:contextualSpacing/>
      </w:pPr>
      <w:r w:rsidRPr="008B4C91">
        <w:t>Zhotovitel zaplatí objednateli smluvní pokutu ve výši</w:t>
      </w:r>
      <w:r w:rsidR="00EA2B9D">
        <w:t xml:space="preserve"> </w:t>
      </w:r>
      <w:r w:rsidR="008A1BFA" w:rsidRPr="008A1BFA">
        <w:rPr>
          <w:b/>
        </w:rPr>
        <w:t>1</w:t>
      </w:r>
      <w:r w:rsidR="00ED3968" w:rsidRPr="008A1BFA">
        <w:rPr>
          <w:b/>
        </w:rPr>
        <w:t>0</w:t>
      </w:r>
      <w:r w:rsidR="00EA2B9D" w:rsidRPr="008A1BFA">
        <w:rPr>
          <w:b/>
          <w:bCs/>
        </w:rPr>
        <w:t>.000</w:t>
      </w:r>
      <w:r w:rsidRPr="008A1BFA">
        <w:rPr>
          <w:b/>
          <w:bCs/>
        </w:rPr>
        <w:t>,-</w:t>
      </w:r>
      <w:r w:rsidR="00EA2B9D" w:rsidRPr="008A1BFA">
        <w:rPr>
          <w:b/>
          <w:bCs/>
        </w:rPr>
        <w:t xml:space="preserve"> </w:t>
      </w:r>
      <w:r w:rsidRPr="008A1BFA">
        <w:rPr>
          <w:b/>
          <w:bCs/>
        </w:rPr>
        <w:t>Kč</w:t>
      </w:r>
      <w:r w:rsidRPr="008A1BFA">
        <w:t xml:space="preserve"> </w:t>
      </w:r>
      <w:r w:rsidRPr="008B4C91">
        <w:t xml:space="preserve">za každý započatý kalendářní den prodlení s předáním díla oproti termínu dokončení díla dle této smlouvy; </w:t>
      </w:r>
    </w:p>
    <w:p w14:paraId="44EAB000" w14:textId="77777777" w:rsidR="006F5194" w:rsidRPr="008B4C91" w:rsidRDefault="006F5194" w:rsidP="008B4C91">
      <w:pPr>
        <w:pStyle w:val="KUsmlouva-2rove"/>
        <w:numPr>
          <w:ilvl w:val="1"/>
          <w:numId w:val="13"/>
        </w:numPr>
        <w:spacing w:after="0"/>
        <w:ind w:left="709" w:hanging="709"/>
        <w:contextualSpacing/>
      </w:pPr>
      <w:r w:rsidRPr="008B4C91">
        <w:t>zhotovitel zaplatí objednateli smluvní pokutu za</w:t>
      </w:r>
      <w:r w:rsidRPr="008B4C91">
        <w:rPr>
          <w:b/>
        </w:rPr>
        <w:t xml:space="preserve"> prodlení s odstraňováním vad</w:t>
      </w:r>
      <w:r w:rsidRPr="008B4C91">
        <w:t xml:space="preserve"> a nedodělků </w:t>
      </w:r>
      <w:r w:rsidRPr="00AF2E05">
        <w:t>zjištěných v rámci přejímacího řízení nebo závěrečné kontrolní prohlídce stavby</w:t>
      </w:r>
      <w:r w:rsidRPr="00AF2E05">
        <w:rPr>
          <w:b/>
        </w:rPr>
        <w:t xml:space="preserve"> </w:t>
      </w:r>
      <w:r w:rsidR="00656A1C">
        <w:rPr>
          <w:b/>
        </w:rPr>
        <w:br/>
      </w:r>
      <w:r w:rsidRPr="00AF2E05">
        <w:rPr>
          <w:b/>
        </w:rPr>
        <w:t>ve výši </w:t>
      </w:r>
      <w:r w:rsidR="00BC719F">
        <w:rPr>
          <w:b/>
        </w:rPr>
        <w:t>5</w:t>
      </w:r>
      <w:r w:rsidR="00AF2E05" w:rsidRPr="00AF2E05">
        <w:rPr>
          <w:b/>
        </w:rPr>
        <w:t>.000</w:t>
      </w:r>
      <w:r w:rsidRPr="00AF2E05">
        <w:rPr>
          <w:b/>
        </w:rPr>
        <w:t xml:space="preserve">,- Kč </w:t>
      </w:r>
      <w:r w:rsidRPr="00AF2E05">
        <w:t>za každou</w:t>
      </w:r>
      <w:r w:rsidRPr="008B4C91">
        <w:t xml:space="preserve"> vadu a započatý kalendářní den prodlení s odstraněním vady;</w:t>
      </w:r>
    </w:p>
    <w:p w14:paraId="7A6EC591" w14:textId="77777777" w:rsidR="006F5194" w:rsidRPr="008B4C91" w:rsidRDefault="006F5194" w:rsidP="008B4C91">
      <w:pPr>
        <w:pStyle w:val="KUsmlouva-2rove"/>
        <w:numPr>
          <w:ilvl w:val="1"/>
          <w:numId w:val="13"/>
        </w:numPr>
        <w:spacing w:after="0"/>
        <w:ind w:left="709" w:hanging="709"/>
        <w:contextualSpacing/>
      </w:pPr>
      <w:r w:rsidRPr="008B4C91">
        <w:t xml:space="preserve">zhotovitel zaplatí objednateli smluvní pokutu za prodlení s termínem </w:t>
      </w:r>
      <w:r w:rsidRPr="008B4C91">
        <w:rPr>
          <w:b/>
        </w:rPr>
        <w:t>nastoupení k</w:t>
      </w:r>
      <w:r w:rsidRPr="008B4C91">
        <w:t> </w:t>
      </w:r>
      <w:r w:rsidRPr="008B4C91">
        <w:rPr>
          <w:b/>
        </w:rPr>
        <w:t>odstranění reklamovaných vad</w:t>
      </w:r>
      <w:r w:rsidRPr="008B4C91">
        <w:t xml:space="preserve"> v záruční době </w:t>
      </w:r>
      <w:r w:rsidRPr="008B4C91">
        <w:rPr>
          <w:b/>
        </w:rPr>
        <w:t>ve výši </w:t>
      </w:r>
      <w:r w:rsidR="00BC719F">
        <w:rPr>
          <w:b/>
        </w:rPr>
        <w:t>5</w:t>
      </w:r>
      <w:r w:rsidR="00AF2E05">
        <w:rPr>
          <w:b/>
        </w:rPr>
        <w:t>.000,-</w:t>
      </w:r>
      <w:r w:rsidRPr="008B4C91">
        <w:rPr>
          <w:b/>
          <w:bCs/>
        </w:rPr>
        <w:t xml:space="preserve"> Kč </w:t>
      </w:r>
      <w:r w:rsidRPr="008B4C91">
        <w:t xml:space="preserve">za každou vadu </w:t>
      </w:r>
      <w:r w:rsidR="0041744E">
        <w:br/>
      </w:r>
      <w:r w:rsidRPr="008B4C91">
        <w:t>a kalendářní den prodlení;</w:t>
      </w:r>
    </w:p>
    <w:p w14:paraId="069E3627" w14:textId="77777777" w:rsidR="006F5194" w:rsidRPr="008B4C91" w:rsidRDefault="006F5194" w:rsidP="008B4C91">
      <w:pPr>
        <w:pStyle w:val="KUsmlouva-2rove"/>
        <w:numPr>
          <w:ilvl w:val="1"/>
          <w:numId w:val="13"/>
        </w:numPr>
        <w:spacing w:after="0"/>
        <w:ind w:left="709" w:hanging="709"/>
        <w:contextualSpacing/>
      </w:pPr>
      <w:r w:rsidRPr="008B4C91">
        <w:lastRenderedPageBreak/>
        <w:t>zhotovitel zaplatí objednateli smluvní pokutu za prodlení s </w:t>
      </w:r>
      <w:r w:rsidRPr="008B4C91">
        <w:rPr>
          <w:b/>
        </w:rPr>
        <w:t>odstraněním reklamované vady</w:t>
      </w:r>
      <w:r w:rsidRPr="008B4C91">
        <w:t xml:space="preserve"> v dohodnuté lhůtě </w:t>
      </w:r>
      <w:r w:rsidRPr="00DF188A">
        <w:rPr>
          <w:b/>
          <w:bCs/>
        </w:rPr>
        <w:t>ve výši</w:t>
      </w:r>
      <w:r w:rsidRPr="008B4C91">
        <w:t> </w:t>
      </w:r>
      <w:r w:rsidR="00BC719F">
        <w:rPr>
          <w:b/>
        </w:rPr>
        <w:t>5</w:t>
      </w:r>
      <w:r w:rsidR="00AF2E05">
        <w:rPr>
          <w:b/>
        </w:rPr>
        <w:t>.000,-</w:t>
      </w:r>
      <w:r w:rsidRPr="008B4C91">
        <w:rPr>
          <w:b/>
        </w:rPr>
        <w:t xml:space="preserve"> Kč </w:t>
      </w:r>
      <w:r w:rsidRPr="008B4C91">
        <w:t xml:space="preserve">za každou vadu a započatý kalendářní den prodlení </w:t>
      </w:r>
      <w:r w:rsidR="00EC700F">
        <w:br/>
      </w:r>
      <w:r w:rsidRPr="008B4C91">
        <w:t>od dohodnutého termínu odstranění vady;</w:t>
      </w:r>
    </w:p>
    <w:p w14:paraId="7E902DFC" w14:textId="1C7AE3BA" w:rsidR="006F5194" w:rsidRPr="008B4C91" w:rsidRDefault="006F5194" w:rsidP="008B4C91">
      <w:pPr>
        <w:pStyle w:val="KUsmlouva-2rove"/>
        <w:numPr>
          <w:ilvl w:val="1"/>
          <w:numId w:val="13"/>
        </w:numPr>
        <w:spacing w:after="0"/>
        <w:ind w:left="709" w:hanging="709"/>
        <w:contextualSpacing/>
        <w:rPr>
          <w:b/>
        </w:rPr>
      </w:pPr>
      <w:r w:rsidRPr="008B4C91">
        <w:t xml:space="preserve">zhotovitel zaplatí objednateli smluvní pokutu v případě, že po dobu realizace stavby nebude po celou pracovní dobu </w:t>
      </w:r>
      <w:r w:rsidRPr="008B4C91">
        <w:rPr>
          <w:b/>
        </w:rPr>
        <w:t>přítomna na staveništi osoba odpovědná</w:t>
      </w:r>
      <w:r w:rsidRPr="008B4C91">
        <w:t xml:space="preserve"> za vedení stavby </w:t>
      </w:r>
      <w:r w:rsidRPr="008B4C91">
        <w:rPr>
          <w:b/>
        </w:rPr>
        <w:t>(stavbyvedoucí)</w:t>
      </w:r>
      <w:r w:rsidRPr="008B4C91">
        <w:t xml:space="preserve">, a to za každý jednotlivý případ </w:t>
      </w:r>
      <w:r w:rsidRPr="008B4C91">
        <w:rPr>
          <w:b/>
        </w:rPr>
        <w:t>ve výši </w:t>
      </w:r>
      <w:r w:rsidR="00B61B0D">
        <w:rPr>
          <w:b/>
        </w:rPr>
        <w:t>8</w:t>
      </w:r>
      <w:r w:rsidR="00AF2E05">
        <w:rPr>
          <w:b/>
        </w:rPr>
        <w:t>.000,-</w:t>
      </w:r>
      <w:r w:rsidRPr="008B4C91">
        <w:rPr>
          <w:b/>
        </w:rPr>
        <w:t xml:space="preserve"> Kč;</w:t>
      </w:r>
    </w:p>
    <w:p w14:paraId="7C41291C" w14:textId="77777777" w:rsidR="006F5194" w:rsidRPr="008B4C91" w:rsidRDefault="006F5194" w:rsidP="008B4C91">
      <w:pPr>
        <w:pStyle w:val="KUsmlouva-2rove"/>
        <w:numPr>
          <w:ilvl w:val="1"/>
          <w:numId w:val="13"/>
        </w:numPr>
        <w:spacing w:after="0"/>
        <w:ind w:left="709" w:hanging="709"/>
        <w:contextualSpacing/>
      </w:pPr>
      <w:r w:rsidRPr="008B4C91">
        <w:t xml:space="preserve">zhotovitel zaplatí objednateli smluvní pokutu za </w:t>
      </w:r>
      <w:r w:rsidRPr="008B4C91">
        <w:rPr>
          <w:b/>
        </w:rPr>
        <w:t xml:space="preserve">včas nevyklizené staveniště ve </w:t>
      </w:r>
      <w:r w:rsidRPr="00AF2E05">
        <w:rPr>
          <w:b/>
        </w:rPr>
        <w:t>výši </w:t>
      </w:r>
      <w:r w:rsidR="009E70B6">
        <w:rPr>
          <w:b/>
        </w:rPr>
        <w:br/>
      </w:r>
      <w:r w:rsidR="00AF2E05" w:rsidRPr="00AF2E05">
        <w:rPr>
          <w:b/>
        </w:rPr>
        <w:t>5.000</w:t>
      </w:r>
      <w:r w:rsidRPr="00AF2E05">
        <w:rPr>
          <w:b/>
          <w:bCs/>
        </w:rPr>
        <w:t>,</w:t>
      </w:r>
      <w:r w:rsidRPr="00AF2E05">
        <w:rPr>
          <w:b/>
        </w:rPr>
        <w:t>-</w:t>
      </w:r>
      <w:r w:rsidRPr="008B4C91">
        <w:rPr>
          <w:b/>
        </w:rPr>
        <w:t xml:space="preserve"> Kč </w:t>
      </w:r>
      <w:r w:rsidRPr="008B4C91">
        <w:t>za každý započatý kalendářní den prodlení;</w:t>
      </w:r>
    </w:p>
    <w:p w14:paraId="6AD30E15" w14:textId="77777777" w:rsidR="006F5194" w:rsidRPr="008B4C91" w:rsidRDefault="006F5194" w:rsidP="008B4C91">
      <w:pPr>
        <w:pStyle w:val="KUsmlouva-2rove"/>
        <w:numPr>
          <w:ilvl w:val="1"/>
          <w:numId w:val="13"/>
        </w:numPr>
        <w:spacing w:after="0"/>
        <w:ind w:left="709" w:hanging="709"/>
        <w:contextualSpacing/>
      </w:pPr>
      <w:r w:rsidRPr="008B4C91">
        <w:t xml:space="preserve">zhotovitel zaplatí objednateli smluvní pokutu za </w:t>
      </w:r>
      <w:r w:rsidRPr="008B4C91">
        <w:rPr>
          <w:b/>
        </w:rPr>
        <w:t>porušení</w:t>
      </w:r>
      <w:r w:rsidRPr="008B4C91">
        <w:t xml:space="preserve"> povinností v rámci BOZP </w:t>
      </w:r>
      <w:r w:rsidR="0041744E">
        <w:br/>
      </w:r>
      <w:r w:rsidRPr="008B4C91">
        <w:t xml:space="preserve">na staveništi uložených mu touto </w:t>
      </w:r>
      <w:r w:rsidRPr="008B4C91">
        <w:rPr>
          <w:b/>
        </w:rPr>
        <w:t>smlouvou a zák</w:t>
      </w:r>
      <w:r w:rsidRPr="00AF2E05">
        <w:rPr>
          <w:b/>
        </w:rPr>
        <w:t>onem č. 309/2006 Sb</w:t>
      </w:r>
      <w:r w:rsidRPr="00AF2E05">
        <w:t xml:space="preserve">. a prováděcími předpisy, a to za každý jednotlivý případ </w:t>
      </w:r>
      <w:r w:rsidRPr="00AF2E05">
        <w:rPr>
          <w:b/>
        </w:rPr>
        <w:t>ve výši </w:t>
      </w:r>
      <w:r w:rsidR="00BC719F">
        <w:rPr>
          <w:b/>
        </w:rPr>
        <w:t>2</w:t>
      </w:r>
      <w:r w:rsidR="00AF2E05" w:rsidRPr="00AF2E05">
        <w:rPr>
          <w:b/>
        </w:rPr>
        <w:t>.000</w:t>
      </w:r>
      <w:r w:rsidRPr="00AF2E05">
        <w:rPr>
          <w:b/>
        </w:rPr>
        <w:t>,- Kč;</w:t>
      </w:r>
      <w:r w:rsidRPr="008B4C91">
        <w:t xml:space="preserve"> </w:t>
      </w:r>
    </w:p>
    <w:p w14:paraId="3DD01FA9" w14:textId="77777777" w:rsidR="006F5194" w:rsidRPr="008B4C91" w:rsidRDefault="006F5194" w:rsidP="008B4C91">
      <w:pPr>
        <w:pStyle w:val="KUsmlouva-2rove"/>
        <w:numPr>
          <w:ilvl w:val="1"/>
          <w:numId w:val="13"/>
        </w:numPr>
        <w:spacing w:after="0"/>
        <w:ind w:left="709" w:hanging="709"/>
        <w:contextualSpacing/>
      </w:pPr>
      <w:r w:rsidRPr="008B4C91">
        <w:t>zhotovitel zaplatí objednateli smluvní pokutu za prodlení s termínem nastoupení k </w:t>
      </w:r>
      <w:r w:rsidRPr="008B4C91">
        <w:rPr>
          <w:b/>
        </w:rPr>
        <w:t>odstranění havárie</w:t>
      </w:r>
      <w:r w:rsidRPr="008B4C91">
        <w:t xml:space="preserve"> v záruční době </w:t>
      </w:r>
      <w:r w:rsidRPr="008B4C91">
        <w:rPr>
          <w:b/>
        </w:rPr>
        <w:t xml:space="preserve">ve </w:t>
      </w:r>
      <w:r w:rsidRPr="00AF2E05">
        <w:rPr>
          <w:b/>
        </w:rPr>
        <w:t>výši </w:t>
      </w:r>
      <w:r w:rsidR="00AF2E05" w:rsidRPr="00AF2E05">
        <w:rPr>
          <w:b/>
        </w:rPr>
        <w:t>1</w:t>
      </w:r>
      <w:r w:rsidR="007125AD">
        <w:rPr>
          <w:b/>
        </w:rPr>
        <w:t>5</w:t>
      </w:r>
      <w:r w:rsidR="00AF2E05" w:rsidRPr="00AF2E05">
        <w:rPr>
          <w:b/>
        </w:rPr>
        <w:t>.000</w:t>
      </w:r>
      <w:r w:rsidRPr="00AF2E05">
        <w:rPr>
          <w:b/>
        </w:rPr>
        <w:t>,- Kč</w:t>
      </w:r>
      <w:r w:rsidRPr="008B4C91">
        <w:rPr>
          <w:b/>
        </w:rPr>
        <w:t xml:space="preserve"> </w:t>
      </w:r>
      <w:r w:rsidRPr="008B4C91">
        <w:t xml:space="preserve">za každých započatých 24 hodin od nahlášení havárie;   </w:t>
      </w:r>
    </w:p>
    <w:p w14:paraId="745B5CC0" w14:textId="77777777" w:rsidR="006F5194" w:rsidRPr="008B4C91" w:rsidRDefault="006F5194" w:rsidP="008B4C91">
      <w:pPr>
        <w:pStyle w:val="KUsmlouva-2rove"/>
        <w:numPr>
          <w:ilvl w:val="1"/>
          <w:numId w:val="13"/>
        </w:numPr>
        <w:spacing w:after="0"/>
        <w:ind w:left="709" w:hanging="709"/>
        <w:contextualSpacing/>
        <w:rPr>
          <w:b/>
          <w:bCs/>
        </w:rPr>
      </w:pPr>
      <w:r w:rsidRPr="008B4C91">
        <w:t>zhotovitel zaplatí objednateli smluvní pokutu za prodlení s </w:t>
      </w:r>
      <w:r w:rsidRPr="008B4C91">
        <w:rPr>
          <w:b/>
        </w:rPr>
        <w:t>odstraněním havárie</w:t>
      </w:r>
      <w:r w:rsidRPr="008B4C91">
        <w:t xml:space="preserve"> v dohodnuté lhůtě </w:t>
      </w:r>
      <w:r w:rsidRPr="008B4C91">
        <w:rPr>
          <w:b/>
        </w:rPr>
        <w:t xml:space="preserve">ve </w:t>
      </w:r>
      <w:r w:rsidRPr="00AF2E05">
        <w:rPr>
          <w:b/>
        </w:rPr>
        <w:t>výši </w:t>
      </w:r>
      <w:r w:rsidR="00AF2E05" w:rsidRPr="00AF2E05">
        <w:rPr>
          <w:b/>
        </w:rPr>
        <w:t>1</w:t>
      </w:r>
      <w:r w:rsidR="007125AD">
        <w:rPr>
          <w:b/>
        </w:rPr>
        <w:t>5</w:t>
      </w:r>
      <w:r w:rsidR="00AF2E05" w:rsidRPr="00AF2E05">
        <w:rPr>
          <w:b/>
        </w:rPr>
        <w:t>.000</w:t>
      </w:r>
      <w:r w:rsidRPr="00AF2E05">
        <w:rPr>
          <w:b/>
        </w:rPr>
        <w:t xml:space="preserve">,- Kč </w:t>
      </w:r>
      <w:r w:rsidRPr="00AF2E05">
        <w:t>za</w:t>
      </w:r>
      <w:r w:rsidRPr="008B4C91">
        <w:t xml:space="preserve"> každých započatých 24 hodin prodlení s odstraněním havárie;</w:t>
      </w:r>
    </w:p>
    <w:p w14:paraId="70022117" w14:textId="7E6C359E" w:rsidR="006F5194" w:rsidRPr="00AF2E05" w:rsidRDefault="006F5194" w:rsidP="008B4C91">
      <w:pPr>
        <w:pStyle w:val="KUsmlouva-2rove"/>
        <w:numPr>
          <w:ilvl w:val="1"/>
          <w:numId w:val="13"/>
        </w:numPr>
        <w:spacing w:after="0"/>
        <w:ind w:left="709" w:hanging="709"/>
        <w:contextualSpacing/>
      </w:pPr>
      <w:r w:rsidRPr="008B4C91">
        <w:t xml:space="preserve">zhotovitel zaplatí objednateli smluvní pokutu </w:t>
      </w:r>
      <w:r w:rsidRPr="00DF188A">
        <w:rPr>
          <w:b/>
          <w:bCs/>
        </w:rPr>
        <w:t>ve</w:t>
      </w:r>
      <w:r w:rsidRPr="008B4C91">
        <w:t xml:space="preserve"> </w:t>
      </w:r>
      <w:r w:rsidRPr="00AF2E05">
        <w:rPr>
          <w:b/>
          <w:bCs/>
        </w:rPr>
        <w:t>výši </w:t>
      </w:r>
      <w:r w:rsidR="00AF2E05" w:rsidRPr="00AF2E05">
        <w:rPr>
          <w:b/>
          <w:bCs/>
        </w:rPr>
        <w:t>10.000</w:t>
      </w:r>
      <w:r w:rsidRPr="00AF2E05">
        <w:rPr>
          <w:b/>
          <w:bCs/>
        </w:rPr>
        <w:t>,- Kč</w:t>
      </w:r>
      <w:r w:rsidR="005F00C8">
        <w:rPr>
          <w:b/>
          <w:bCs/>
        </w:rPr>
        <w:t xml:space="preserve"> </w:t>
      </w:r>
      <w:r w:rsidR="005F00C8" w:rsidRPr="005F00C8">
        <w:rPr>
          <w:bCs/>
        </w:rPr>
        <w:t>za každý den prodlení</w:t>
      </w:r>
      <w:r w:rsidRPr="00AF2E05">
        <w:t xml:space="preserve">, pokud objednateli řádně a včas nepředloží </w:t>
      </w:r>
      <w:r w:rsidR="001A6B43">
        <w:t xml:space="preserve">dle čl. </w:t>
      </w:r>
      <w:r w:rsidR="00AD0F3E">
        <w:fldChar w:fldCharType="begin"/>
      </w:r>
      <w:r w:rsidR="00AD0F3E">
        <w:instrText xml:space="preserve"> REF _Ref26966017 \r \h </w:instrText>
      </w:r>
      <w:r w:rsidR="00AD0F3E">
        <w:fldChar w:fldCharType="separate"/>
      </w:r>
      <w:r w:rsidR="00596345">
        <w:t>7.12.1</w:t>
      </w:r>
      <w:r w:rsidR="00AD0F3E">
        <w:fldChar w:fldCharType="end"/>
      </w:r>
      <w:r w:rsidR="00650BEA">
        <w:t>.</w:t>
      </w:r>
      <w:r w:rsidR="00AD0F3E">
        <w:t xml:space="preserve"> </w:t>
      </w:r>
      <w:r w:rsidRPr="00AF2E05">
        <w:t>bankovní záruk</w:t>
      </w:r>
      <w:r w:rsidR="001A6B43">
        <w:t>u</w:t>
      </w:r>
      <w:r w:rsidRPr="00AF2E05">
        <w:t xml:space="preserve"> v originále listiny;</w:t>
      </w:r>
    </w:p>
    <w:p w14:paraId="1CBC6C90" w14:textId="77777777" w:rsidR="006F5194" w:rsidRPr="008B4C91" w:rsidRDefault="006F5194" w:rsidP="008B4C91">
      <w:pPr>
        <w:pStyle w:val="KUsmlouva-2rove"/>
        <w:numPr>
          <w:ilvl w:val="1"/>
          <w:numId w:val="13"/>
        </w:numPr>
        <w:spacing w:after="0"/>
        <w:ind w:left="709" w:hanging="709"/>
        <w:contextualSpacing/>
        <w:rPr>
          <w:b/>
          <w:bCs/>
        </w:rPr>
      </w:pPr>
      <w:bookmarkStart w:id="25" w:name="_Ref319912830"/>
      <w:bookmarkStart w:id="26" w:name="_Ref183011215"/>
      <w:r w:rsidRPr="00AF2E05">
        <w:t xml:space="preserve">zhotovitel zaplatí objednateli smluvní pokutu, jestliže po podpisu smlouvy neinformuje objednatele o poddodavatelích předložením jejich identifikačních údajů objednateli nebo objednatele neprodleně neinformuje o změně v poddodavatelském systému a na stavbě bude jiný než uvedený poddodavatel nebo budou poddodavatelsky prováděny stavební práce, dodávky a služby, u kterých si objednatel v zadávací dokumentaci vyhradil, že nesmí být prováděny poddodavatelsky, za každý jednotlivý případ porušení </w:t>
      </w:r>
      <w:r w:rsidRPr="00AF2E05">
        <w:rPr>
          <w:b/>
          <w:bCs/>
        </w:rPr>
        <w:t>ve výši </w:t>
      </w:r>
      <w:r w:rsidR="00AF2E05" w:rsidRPr="00AF2E05">
        <w:rPr>
          <w:b/>
          <w:bCs/>
        </w:rPr>
        <w:t>20.000,-</w:t>
      </w:r>
      <w:r w:rsidRPr="00AF2E05">
        <w:rPr>
          <w:b/>
          <w:bCs/>
        </w:rPr>
        <w:t xml:space="preserve"> Kč</w:t>
      </w:r>
      <w:bookmarkEnd w:id="25"/>
      <w:r w:rsidRPr="008B4C91">
        <w:t>;</w:t>
      </w:r>
      <w:bookmarkEnd w:id="26"/>
    </w:p>
    <w:p w14:paraId="039D97DF" w14:textId="17FC758F" w:rsidR="006F5194" w:rsidRPr="00CA5C54" w:rsidRDefault="006F5194" w:rsidP="008B4C91">
      <w:pPr>
        <w:pStyle w:val="KUsmlouva-2rove"/>
        <w:numPr>
          <w:ilvl w:val="1"/>
          <w:numId w:val="13"/>
        </w:numPr>
        <w:spacing w:after="0"/>
        <w:ind w:left="709" w:hanging="709"/>
        <w:contextualSpacing/>
      </w:pPr>
      <w:r w:rsidRPr="005F6146">
        <w:t>zhotovitel zaplatí objednateli smluvní pokutu, pokud na staveniště neumístí</w:t>
      </w:r>
      <w:r w:rsidR="00CA5C54" w:rsidRPr="005F6146">
        <w:t xml:space="preserve"> štítek stavby nebo </w:t>
      </w:r>
      <w:r w:rsidRPr="005F6146">
        <w:t>informační tabuli s identifikačními údaji stavby</w:t>
      </w:r>
      <w:r w:rsidR="00AB3BBC" w:rsidRPr="005F6146">
        <w:t xml:space="preserve"> </w:t>
      </w:r>
      <w:r w:rsidR="008C056E" w:rsidRPr="005F6146">
        <w:t>v</w:t>
      </w:r>
      <w:r w:rsidRPr="005F6146">
        <w:t> souladu s </w:t>
      </w:r>
      <w:r w:rsidR="00D266BB" w:rsidRPr="005F6146">
        <w:t>čl</w:t>
      </w:r>
      <w:r w:rsidRPr="005F6146">
        <w:t xml:space="preserve">. </w:t>
      </w:r>
      <w:r w:rsidRPr="005F6146">
        <w:fldChar w:fldCharType="begin"/>
      </w:r>
      <w:r w:rsidRPr="005F6146">
        <w:instrText xml:space="preserve"> REF _Ref356221692 \r \h  \* MERGEFORMAT </w:instrText>
      </w:r>
      <w:r w:rsidRPr="005F6146">
        <w:fldChar w:fldCharType="separate"/>
      </w:r>
      <w:r w:rsidR="00596345">
        <w:t>9.5</w:t>
      </w:r>
      <w:r w:rsidRPr="005F6146">
        <w:fldChar w:fldCharType="end"/>
      </w:r>
      <w:r w:rsidR="00E727C0" w:rsidRPr="005F6146">
        <w:t>.</w:t>
      </w:r>
      <w:r w:rsidRPr="005F6146">
        <w:t xml:space="preserve"> této smlouvy, a to</w:t>
      </w:r>
      <w:r w:rsidR="00003EF8" w:rsidRPr="005F6146">
        <w:t xml:space="preserve"> </w:t>
      </w:r>
      <w:r w:rsidRPr="005F6146">
        <w:rPr>
          <w:b/>
        </w:rPr>
        <w:t>ve výši </w:t>
      </w:r>
      <w:r w:rsidR="007125AD" w:rsidRPr="005F6146">
        <w:rPr>
          <w:b/>
        </w:rPr>
        <w:t>5</w:t>
      </w:r>
      <w:r w:rsidR="00DF188A" w:rsidRPr="005F6146">
        <w:rPr>
          <w:b/>
        </w:rPr>
        <w:t>.000</w:t>
      </w:r>
      <w:r w:rsidRPr="005F6146">
        <w:rPr>
          <w:b/>
        </w:rPr>
        <w:t>,- Kč</w:t>
      </w:r>
      <w:r w:rsidRPr="005F6146">
        <w:t xml:space="preserve"> za každý jednotlivý případ;</w:t>
      </w:r>
    </w:p>
    <w:p w14:paraId="4FD80B65" w14:textId="0DC4F5F3" w:rsidR="006F5194" w:rsidRPr="00DF188A" w:rsidRDefault="006F5194" w:rsidP="008B4C91">
      <w:pPr>
        <w:pStyle w:val="KUsmlouva-2rove"/>
        <w:numPr>
          <w:ilvl w:val="1"/>
          <w:numId w:val="13"/>
        </w:numPr>
        <w:spacing w:after="0"/>
        <w:ind w:left="709" w:hanging="709"/>
        <w:contextualSpacing/>
        <w:rPr>
          <w:b/>
          <w:bCs/>
        </w:rPr>
      </w:pPr>
      <w:r w:rsidRPr="008B4C91">
        <w:t xml:space="preserve">zhotovitel zaplatí objednateli smluvní pokutu za nedodržení režimu stavebního deníku dle </w:t>
      </w:r>
      <w:r w:rsidR="00D266BB">
        <w:t>čl</w:t>
      </w:r>
      <w:r w:rsidRPr="008B4C91">
        <w:t xml:space="preserve">. </w:t>
      </w:r>
      <w:r w:rsidRPr="008B4C91">
        <w:fldChar w:fldCharType="begin"/>
      </w:r>
      <w:r w:rsidRPr="008B4C91">
        <w:instrText xml:space="preserve"> REF _Ref356221972 \r \h  \* MERGEFORMAT </w:instrText>
      </w:r>
      <w:r w:rsidRPr="008B4C91">
        <w:fldChar w:fldCharType="separate"/>
      </w:r>
      <w:r w:rsidR="00596345">
        <w:t>10.11</w:t>
      </w:r>
      <w:r w:rsidRPr="008B4C91">
        <w:fldChar w:fldCharType="end"/>
      </w:r>
      <w:r w:rsidR="00E727C0">
        <w:t>.</w:t>
      </w:r>
      <w:r w:rsidRPr="008B4C91">
        <w:t xml:space="preserve"> této smlouvy, a to </w:t>
      </w:r>
      <w:r w:rsidRPr="00DF188A">
        <w:rPr>
          <w:b/>
          <w:bCs/>
        </w:rPr>
        <w:t xml:space="preserve">ve </w:t>
      </w:r>
      <w:r w:rsidRPr="0089511F">
        <w:rPr>
          <w:b/>
          <w:bCs/>
        </w:rPr>
        <w:t>výši </w:t>
      </w:r>
      <w:r w:rsidR="00DF188A" w:rsidRPr="0089511F">
        <w:rPr>
          <w:b/>
          <w:bCs/>
        </w:rPr>
        <w:t>5.000</w:t>
      </w:r>
      <w:r w:rsidRPr="0089511F">
        <w:rPr>
          <w:b/>
          <w:bCs/>
        </w:rPr>
        <w:t>,-</w:t>
      </w:r>
      <w:r w:rsidRPr="00DF188A">
        <w:rPr>
          <w:b/>
          <w:bCs/>
        </w:rPr>
        <w:t xml:space="preserve"> Kč</w:t>
      </w:r>
      <w:r w:rsidRPr="00DF188A">
        <w:t xml:space="preserve"> za každý jednotlivý případ; </w:t>
      </w:r>
    </w:p>
    <w:p w14:paraId="2E3A032D" w14:textId="49D783A8" w:rsidR="006F5194" w:rsidRPr="008B4C91" w:rsidRDefault="006F5194" w:rsidP="008B4C91">
      <w:pPr>
        <w:pStyle w:val="KUsmlouva-2rove"/>
        <w:numPr>
          <w:ilvl w:val="1"/>
          <w:numId w:val="13"/>
        </w:numPr>
        <w:spacing w:after="0"/>
        <w:ind w:left="709" w:hanging="709"/>
        <w:contextualSpacing/>
        <w:rPr>
          <w:b/>
          <w:bCs/>
        </w:rPr>
      </w:pPr>
      <w:r w:rsidRPr="00DF188A">
        <w:t xml:space="preserve">zhotovitel zaplatí objednateli smluvní pokutu, pokud nebude průběžně pořizovat fotodokumentaci stavebních a zejména zakrývaných prací dle </w:t>
      </w:r>
      <w:r w:rsidR="00D266BB">
        <w:t>čl</w:t>
      </w:r>
      <w:r w:rsidRPr="00DF188A">
        <w:t xml:space="preserve">. </w:t>
      </w:r>
      <w:r w:rsidRPr="00DF188A">
        <w:fldChar w:fldCharType="begin"/>
      </w:r>
      <w:r w:rsidRPr="00DF188A">
        <w:instrText xml:space="preserve"> REF _Ref356222075 \r \h  \* MERGEFORMAT </w:instrText>
      </w:r>
      <w:r w:rsidRPr="00DF188A">
        <w:fldChar w:fldCharType="separate"/>
      </w:r>
      <w:r w:rsidR="00596345">
        <w:t>10.12</w:t>
      </w:r>
      <w:r w:rsidRPr="00DF188A">
        <w:fldChar w:fldCharType="end"/>
      </w:r>
      <w:r w:rsidR="00E727C0">
        <w:t>.</w:t>
      </w:r>
      <w:r w:rsidRPr="00DF188A">
        <w:t xml:space="preserve"> této smlouvy, a to </w:t>
      </w:r>
      <w:r w:rsidRPr="00DF188A">
        <w:rPr>
          <w:b/>
          <w:bCs/>
        </w:rPr>
        <w:t>ve výši </w:t>
      </w:r>
      <w:r w:rsidR="002B6B4B">
        <w:rPr>
          <w:b/>
          <w:bCs/>
        </w:rPr>
        <w:t>3</w:t>
      </w:r>
      <w:r w:rsidR="00DF188A" w:rsidRPr="00DF188A">
        <w:rPr>
          <w:b/>
          <w:bCs/>
        </w:rPr>
        <w:t>.000</w:t>
      </w:r>
      <w:r w:rsidRPr="00DF188A">
        <w:rPr>
          <w:b/>
          <w:bCs/>
        </w:rPr>
        <w:t>,- Kč</w:t>
      </w:r>
      <w:r w:rsidRPr="008B4C91">
        <w:t xml:space="preserve"> za každý jednotlivý případ;</w:t>
      </w:r>
    </w:p>
    <w:p w14:paraId="029894E4" w14:textId="6F1FED92" w:rsidR="006F5194" w:rsidRPr="00A62033" w:rsidRDefault="006F5194" w:rsidP="008B4C91">
      <w:pPr>
        <w:pStyle w:val="KUsmlouva-2rove"/>
        <w:numPr>
          <w:ilvl w:val="1"/>
          <w:numId w:val="13"/>
        </w:numPr>
        <w:spacing w:after="0"/>
        <w:ind w:left="709" w:hanging="709"/>
        <w:contextualSpacing/>
        <w:rPr>
          <w:b/>
          <w:bCs/>
        </w:rPr>
      </w:pPr>
      <w:r w:rsidRPr="008B4C91">
        <w:t xml:space="preserve">zhotovitel zaplatí objednateli smluvní pokutu za prodlení s předáním pojistné smlouvy na odpovědnost za škodu způsobenou třetí osobě dle </w:t>
      </w:r>
      <w:r w:rsidR="00D266BB">
        <w:t>čl</w:t>
      </w:r>
      <w:r w:rsidRPr="008B4C91">
        <w:t>.</w:t>
      </w:r>
      <w:r w:rsidR="00650BEA">
        <w:t xml:space="preserve"> </w:t>
      </w:r>
      <w:r w:rsidR="00A11005">
        <w:fldChar w:fldCharType="begin"/>
      </w:r>
      <w:r w:rsidR="00A11005">
        <w:instrText xml:space="preserve"> REF _Ref356222540 \r \h </w:instrText>
      </w:r>
      <w:r w:rsidR="00A11005">
        <w:fldChar w:fldCharType="separate"/>
      </w:r>
      <w:r w:rsidR="00596345">
        <w:t>13.3</w:t>
      </w:r>
      <w:r w:rsidR="00A11005">
        <w:fldChar w:fldCharType="end"/>
      </w:r>
      <w:r w:rsidR="00A11005">
        <w:t>.</w:t>
      </w:r>
      <w:r w:rsidRPr="008B4C91">
        <w:t xml:space="preserve"> této smlouvy, a to </w:t>
      </w:r>
      <w:r w:rsidR="00656A1C">
        <w:br/>
      </w:r>
      <w:r w:rsidRPr="00DF188A">
        <w:rPr>
          <w:b/>
          <w:bCs/>
        </w:rPr>
        <w:t xml:space="preserve">ve </w:t>
      </w:r>
      <w:r w:rsidRPr="0089511F">
        <w:rPr>
          <w:b/>
          <w:bCs/>
        </w:rPr>
        <w:t>výši </w:t>
      </w:r>
      <w:r w:rsidR="00D212EC">
        <w:rPr>
          <w:b/>
          <w:bCs/>
        </w:rPr>
        <w:t>3</w:t>
      </w:r>
      <w:r w:rsidR="00DF188A" w:rsidRPr="0089511F">
        <w:rPr>
          <w:b/>
          <w:bCs/>
        </w:rPr>
        <w:t>.000</w:t>
      </w:r>
      <w:r w:rsidRPr="0089511F">
        <w:rPr>
          <w:b/>
          <w:bCs/>
        </w:rPr>
        <w:t>,-</w:t>
      </w:r>
      <w:r w:rsidRPr="0089511F">
        <w:t xml:space="preserve"> Kč</w:t>
      </w:r>
      <w:r w:rsidRPr="008B4C91">
        <w:t xml:space="preserve"> za každý den prodlení;</w:t>
      </w:r>
    </w:p>
    <w:p w14:paraId="3294A381" w14:textId="46914C88" w:rsidR="002F5DD7" w:rsidRPr="00556CB7" w:rsidRDefault="0041744E" w:rsidP="008B4C91">
      <w:pPr>
        <w:pStyle w:val="KUsmlouva-2rove"/>
        <w:numPr>
          <w:ilvl w:val="1"/>
          <w:numId w:val="13"/>
        </w:numPr>
        <w:spacing w:after="0"/>
        <w:ind w:left="709" w:hanging="709"/>
        <w:contextualSpacing/>
        <w:rPr>
          <w:b/>
          <w:bCs/>
        </w:rPr>
      </w:pPr>
      <w:r>
        <w:t>z</w:t>
      </w:r>
      <w:r w:rsidR="002F5DD7">
        <w:t xml:space="preserve">hotovitel zaplatí objednateli smluvní pokutu za prodlení s předáním pojistné smlouvy na stavebně-montážní pojištění rizik dle </w:t>
      </w:r>
      <w:r w:rsidR="00D266BB">
        <w:t>čl</w:t>
      </w:r>
      <w:r w:rsidR="002F5DD7">
        <w:t xml:space="preserve">. </w:t>
      </w:r>
      <w:r w:rsidR="00A11005">
        <w:fldChar w:fldCharType="begin"/>
      </w:r>
      <w:r w:rsidR="00A11005">
        <w:instrText xml:space="preserve"> REF _Ref156312764 \r \h </w:instrText>
      </w:r>
      <w:r w:rsidR="00A11005">
        <w:fldChar w:fldCharType="separate"/>
      </w:r>
      <w:r w:rsidR="00596345">
        <w:t>13.4</w:t>
      </w:r>
      <w:r w:rsidR="00A11005">
        <w:fldChar w:fldCharType="end"/>
      </w:r>
      <w:r w:rsidR="00A11005">
        <w:t>.</w:t>
      </w:r>
      <w:r w:rsidR="00650BEA">
        <w:t xml:space="preserve"> </w:t>
      </w:r>
      <w:r w:rsidR="002F5DD7">
        <w:t xml:space="preserve">této smlouvy, a to </w:t>
      </w:r>
      <w:r w:rsidR="002F5DD7">
        <w:rPr>
          <w:b/>
          <w:bCs/>
        </w:rPr>
        <w:t xml:space="preserve">ve výši </w:t>
      </w:r>
      <w:r w:rsidR="00D212EC">
        <w:rPr>
          <w:b/>
          <w:bCs/>
        </w:rPr>
        <w:t>3</w:t>
      </w:r>
      <w:r w:rsidR="002F5DD7">
        <w:rPr>
          <w:b/>
          <w:bCs/>
        </w:rPr>
        <w:t xml:space="preserve">.000,- Kč </w:t>
      </w:r>
      <w:r w:rsidR="00656A1C">
        <w:rPr>
          <w:b/>
          <w:bCs/>
        </w:rPr>
        <w:br/>
      </w:r>
      <w:r w:rsidR="002F5DD7">
        <w:t>za každý den prodlení;</w:t>
      </w:r>
    </w:p>
    <w:p w14:paraId="0B5159F2" w14:textId="47DEA941" w:rsidR="00D212EC" w:rsidRPr="00556CB7" w:rsidRDefault="00E228AA" w:rsidP="008B4C91">
      <w:pPr>
        <w:pStyle w:val="KUsmlouva-2rove"/>
        <w:numPr>
          <w:ilvl w:val="1"/>
          <w:numId w:val="13"/>
        </w:numPr>
        <w:spacing w:after="0"/>
        <w:ind w:left="709" w:hanging="709"/>
        <w:contextualSpacing/>
        <w:rPr>
          <w:bCs/>
        </w:rPr>
      </w:pPr>
      <w:r>
        <w:rPr>
          <w:bCs/>
        </w:rPr>
        <w:t>z</w:t>
      </w:r>
      <w:r w:rsidR="00D212EC" w:rsidRPr="00556CB7">
        <w:rPr>
          <w:bCs/>
        </w:rPr>
        <w:t xml:space="preserve">hotovitel zaplatí </w:t>
      </w:r>
      <w:r w:rsidR="00B56AFB">
        <w:rPr>
          <w:bCs/>
        </w:rPr>
        <w:t xml:space="preserve">objednateli </w:t>
      </w:r>
      <w:r w:rsidR="00D212EC" w:rsidRPr="00556CB7">
        <w:rPr>
          <w:bCs/>
        </w:rPr>
        <w:t xml:space="preserve">smluvní pokutu </w:t>
      </w:r>
      <w:r w:rsidR="00D212EC" w:rsidRPr="00CA5C54">
        <w:rPr>
          <w:b/>
          <w:bCs/>
        </w:rPr>
        <w:t>ve výši 50.000,-</w:t>
      </w:r>
      <w:r w:rsidR="00E727C0" w:rsidRPr="00CA5C54">
        <w:rPr>
          <w:b/>
          <w:bCs/>
        </w:rPr>
        <w:t xml:space="preserve"> </w:t>
      </w:r>
      <w:r w:rsidR="00E64B0C" w:rsidRPr="00CA5C54">
        <w:rPr>
          <w:b/>
          <w:bCs/>
        </w:rPr>
        <w:t>Kč</w:t>
      </w:r>
      <w:r w:rsidR="00E64B0C" w:rsidRPr="00556CB7">
        <w:rPr>
          <w:bCs/>
        </w:rPr>
        <w:t xml:space="preserve"> v případě neposkytnutí součinnosti a porušení povinnosti dle </w:t>
      </w:r>
      <w:r w:rsidR="00D266BB">
        <w:rPr>
          <w:bCs/>
        </w:rPr>
        <w:t>čl</w:t>
      </w:r>
      <w:r w:rsidR="00E64B0C" w:rsidRPr="00556CB7">
        <w:rPr>
          <w:bCs/>
        </w:rPr>
        <w:t xml:space="preserve">. </w:t>
      </w:r>
      <w:r w:rsidR="00E64B0C" w:rsidRPr="00556CB7">
        <w:rPr>
          <w:bCs/>
        </w:rPr>
        <w:fldChar w:fldCharType="begin"/>
      </w:r>
      <w:r w:rsidR="00E64B0C" w:rsidRPr="00556CB7">
        <w:rPr>
          <w:bCs/>
        </w:rPr>
        <w:instrText xml:space="preserve"> REF _Ref164157886 \r \h </w:instrText>
      </w:r>
      <w:r w:rsidR="00E64B0C">
        <w:rPr>
          <w:bCs/>
        </w:rPr>
        <w:instrText xml:space="preserve"> \* MERGEFORMAT </w:instrText>
      </w:r>
      <w:r w:rsidR="00E64B0C" w:rsidRPr="00556CB7">
        <w:rPr>
          <w:bCs/>
        </w:rPr>
      </w:r>
      <w:r w:rsidR="00E64B0C" w:rsidRPr="00556CB7">
        <w:rPr>
          <w:bCs/>
        </w:rPr>
        <w:fldChar w:fldCharType="separate"/>
      </w:r>
      <w:r w:rsidR="00596345">
        <w:rPr>
          <w:bCs/>
        </w:rPr>
        <w:t>4.5</w:t>
      </w:r>
      <w:r w:rsidR="00E64B0C" w:rsidRPr="00556CB7">
        <w:rPr>
          <w:bCs/>
        </w:rPr>
        <w:fldChar w:fldCharType="end"/>
      </w:r>
      <w:r w:rsidR="00E64B0C" w:rsidRPr="00556CB7">
        <w:rPr>
          <w:bCs/>
        </w:rPr>
        <w:t>.</w:t>
      </w:r>
      <w:r w:rsidR="00D61BEA">
        <w:rPr>
          <w:bCs/>
        </w:rPr>
        <w:t xml:space="preserve"> této smlouvy</w:t>
      </w:r>
      <w:r>
        <w:rPr>
          <w:bCs/>
        </w:rPr>
        <w:t>;</w:t>
      </w:r>
    </w:p>
    <w:p w14:paraId="4AF4475F" w14:textId="3509D7AA" w:rsidR="000915D8" w:rsidRPr="008B4C91" w:rsidRDefault="0041744E" w:rsidP="008B4C91">
      <w:pPr>
        <w:pStyle w:val="KUsmlouva-2rove"/>
        <w:numPr>
          <w:ilvl w:val="1"/>
          <w:numId w:val="13"/>
        </w:numPr>
        <w:spacing w:after="0"/>
        <w:ind w:left="709" w:hanging="709"/>
        <w:contextualSpacing/>
        <w:rPr>
          <w:b/>
          <w:bCs/>
        </w:rPr>
      </w:pPr>
      <w:r>
        <w:t>z</w:t>
      </w:r>
      <w:r w:rsidR="000915D8">
        <w:t xml:space="preserve">hotovitel zaplatí objednateli smluvní pokutu za nepředložení aktualizovaného harmonogramu dle </w:t>
      </w:r>
      <w:r w:rsidR="00D266BB">
        <w:t>čl</w:t>
      </w:r>
      <w:r w:rsidR="000915D8">
        <w:t xml:space="preserve">. </w:t>
      </w:r>
      <w:r w:rsidR="000F4D12">
        <w:fldChar w:fldCharType="begin"/>
      </w:r>
      <w:r w:rsidR="000F4D12">
        <w:instrText xml:space="preserve"> REF _Ref164168594 \r \h </w:instrText>
      </w:r>
      <w:r w:rsidR="000F4D12">
        <w:fldChar w:fldCharType="separate"/>
      </w:r>
      <w:r w:rsidR="00596345">
        <w:t>10.1</w:t>
      </w:r>
      <w:r w:rsidR="000F4D12">
        <w:fldChar w:fldCharType="end"/>
      </w:r>
      <w:r w:rsidR="00E727C0">
        <w:t>.</w:t>
      </w:r>
      <w:r w:rsidR="000F4D12">
        <w:t xml:space="preserve"> </w:t>
      </w:r>
      <w:r w:rsidR="000915D8">
        <w:t xml:space="preserve">této smlouvy, a to ve výši </w:t>
      </w:r>
      <w:r w:rsidR="000915D8">
        <w:rPr>
          <w:b/>
          <w:bCs/>
        </w:rPr>
        <w:t xml:space="preserve">1.000,- Kč </w:t>
      </w:r>
      <w:r w:rsidR="000915D8">
        <w:t>za každý jednotlivý případ</w:t>
      </w:r>
      <w:r w:rsidR="00E228AA">
        <w:t>;</w:t>
      </w:r>
    </w:p>
    <w:p w14:paraId="1862D2AB" w14:textId="77777777" w:rsidR="006F5194" w:rsidRPr="009627D7" w:rsidRDefault="00E228AA" w:rsidP="008B4C91">
      <w:pPr>
        <w:pStyle w:val="KUsmlouva-2rove"/>
        <w:numPr>
          <w:ilvl w:val="1"/>
          <w:numId w:val="13"/>
        </w:numPr>
        <w:spacing w:after="0"/>
        <w:ind w:left="709" w:hanging="709"/>
        <w:contextualSpacing/>
        <w:rPr>
          <w:b/>
          <w:bCs/>
        </w:rPr>
      </w:pPr>
      <w:r>
        <w:t>o</w:t>
      </w:r>
      <w:r w:rsidR="00BF102C" w:rsidRPr="009627D7">
        <w:t xml:space="preserve">bjednatel zaplatí zhotoviteli za prodlení s úhradou úplné faktury, oprávněně vystavené </w:t>
      </w:r>
      <w:r w:rsidR="0041744E" w:rsidRPr="009627D7">
        <w:br/>
      </w:r>
      <w:r w:rsidR="00BF102C" w:rsidRPr="009627D7">
        <w:t xml:space="preserve">po splnění podmínek stanovených touto smlouvou a </w:t>
      </w:r>
      <w:r w:rsidR="006F5194" w:rsidRPr="009627D7">
        <w:t xml:space="preserve">doručené objednateli, </w:t>
      </w:r>
      <w:r w:rsidR="006F5194" w:rsidRPr="00111146">
        <w:rPr>
          <w:b/>
        </w:rPr>
        <w:t xml:space="preserve">úrok z prodlení </w:t>
      </w:r>
      <w:r w:rsidR="0041744E" w:rsidRPr="00111146">
        <w:rPr>
          <w:b/>
        </w:rPr>
        <w:br/>
      </w:r>
      <w:r w:rsidR="006F5194" w:rsidRPr="00111146">
        <w:rPr>
          <w:b/>
        </w:rPr>
        <w:t xml:space="preserve">ve výši </w:t>
      </w:r>
      <w:r w:rsidR="008C7110" w:rsidRPr="00111146">
        <w:rPr>
          <w:b/>
        </w:rPr>
        <w:t>0,05 %</w:t>
      </w:r>
      <w:r w:rsidR="006F5194" w:rsidRPr="009627D7">
        <w:t xml:space="preserve"> z dlužné částky za každý den prodlení</w:t>
      </w:r>
      <w:r>
        <w:t>;</w:t>
      </w:r>
    </w:p>
    <w:p w14:paraId="2238A4B8" w14:textId="77777777" w:rsidR="006F5194" w:rsidRPr="009627D7" w:rsidRDefault="00E228AA" w:rsidP="008B4C91">
      <w:pPr>
        <w:pStyle w:val="KUsmlouva-2rove"/>
        <w:numPr>
          <w:ilvl w:val="1"/>
          <w:numId w:val="13"/>
        </w:numPr>
        <w:spacing w:after="0"/>
        <w:ind w:left="709" w:hanging="709"/>
        <w:contextualSpacing/>
        <w:rPr>
          <w:b/>
          <w:bCs/>
        </w:rPr>
      </w:pPr>
      <w:r>
        <w:t>s</w:t>
      </w:r>
      <w:r w:rsidR="006F5194" w:rsidRPr="009627D7">
        <w:t>mluvní strany</w:t>
      </w:r>
      <w:r w:rsidR="006F5194" w:rsidRPr="009627D7">
        <w:rPr>
          <w:b/>
        </w:rPr>
        <w:t xml:space="preserve"> </w:t>
      </w:r>
      <w:r w:rsidR="003A00AA" w:rsidRPr="009627D7">
        <w:rPr>
          <w:b/>
        </w:rPr>
        <w:t xml:space="preserve">sjednávají </w:t>
      </w:r>
      <w:r w:rsidR="006F5194" w:rsidRPr="009627D7">
        <w:rPr>
          <w:b/>
        </w:rPr>
        <w:t>splatnost smluvních pokut</w:t>
      </w:r>
      <w:r w:rsidR="006F5194" w:rsidRPr="009627D7">
        <w:t xml:space="preserve"> na </w:t>
      </w:r>
      <w:r w:rsidR="006F5194" w:rsidRPr="009627D7">
        <w:rPr>
          <w:b/>
        </w:rPr>
        <w:t>14 kalendářních dnů</w:t>
      </w:r>
      <w:r w:rsidR="006F5194" w:rsidRPr="009627D7">
        <w:t xml:space="preserve"> ode dne doručení jejich vyúčtování</w:t>
      </w:r>
      <w:r>
        <w:t>;</w:t>
      </w:r>
    </w:p>
    <w:p w14:paraId="7213DBF7" w14:textId="77777777" w:rsidR="006652C7" w:rsidRPr="00650BEA" w:rsidRDefault="00E228AA" w:rsidP="00BD14CD">
      <w:pPr>
        <w:pStyle w:val="KUsmlouva-2rove"/>
        <w:numPr>
          <w:ilvl w:val="1"/>
          <w:numId w:val="13"/>
        </w:numPr>
        <w:spacing w:after="0"/>
        <w:ind w:left="709" w:hanging="709"/>
        <w:contextualSpacing/>
        <w:rPr>
          <w:b/>
          <w:bCs/>
        </w:rPr>
      </w:pPr>
      <w:r>
        <w:rPr>
          <w:b/>
        </w:rPr>
        <w:t>z</w:t>
      </w:r>
      <w:r w:rsidR="006F5194" w:rsidRPr="009627D7">
        <w:rPr>
          <w:b/>
        </w:rPr>
        <w:t>aplacením</w:t>
      </w:r>
      <w:r w:rsidR="006F5194" w:rsidRPr="009627D7">
        <w:t xml:space="preserve"> jakékoli smluvní pokuty dle této smlouvy, </w:t>
      </w:r>
      <w:r w:rsidR="006F5194" w:rsidRPr="009627D7">
        <w:rPr>
          <w:b/>
        </w:rPr>
        <w:t>není dotčeno právo</w:t>
      </w:r>
      <w:r w:rsidR="006F5194" w:rsidRPr="009627D7">
        <w:t xml:space="preserve"> oprávněné strany na </w:t>
      </w:r>
      <w:r w:rsidR="006F5194" w:rsidRPr="009627D7">
        <w:rPr>
          <w:b/>
        </w:rPr>
        <w:t>náhradu škody</w:t>
      </w:r>
      <w:r w:rsidR="006F5194" w:rsidRPr="009627D7">
        <w:t xml:space="preserve"> způsobené porušením povinností dle této smlouvy ve výši přesahující uhrazenou smluvní pokutu.</w:t>
      </w:r>
    </w:p>
    <w:p w14:paraId="7EEA8A9D" w14:textId="77777777" w:rsidR="00650BEA" w:rsidRPr="00BD14CD" w:rsidRDefault="00650BEA" w:rsidP="00650BEA">
      <w:pPr>
        <w:pStyle w:val="KUsmlouva-2rove"/>
        <w:numPr>
          <w:ilvl w:val="0"/>
          <w:numId w:val="0"/>
        </w:numPr>
        <w:spacing w:after="0"/>
        <w:ind w:left="709"/>
        <w:contextualSpacing/>
        <w:rPr>
          <w:b/>
          <w:bCs/>
        </w:rPr>
      </w:pPr>
    </w:p>
    <w:p w14:paraId="06D49ADB" w14:textId="77777777" w:rsidR="006F5194" w:rsidRPr="009627D7" w:rsidRDefault="006F5194" w:rsidP="001C2664">
      <w:pPr>
        <w:pStyle w:val="KUsmlouva-1rove"/>
        <w:numPr>
          <w:ilvl w:val="0"/>
          <w:numId w:val="13"/>
        </w:numPr>
        <w:spacing w:before="120" w:after="0"/>
        <w:ind w:left="567" w:hanging="567"/>
        <w:jc w:val="left"/>
        <w:rPr>
          <w:rFonts w:cs="Arial"/>
          <w:bCs/>
          <w:sz w:val="28"/>
        </w:rPr>
      </w:pPr>
      <w:r w:rsidRPr="009627D7">
        <w:rPr>
          <w:rFonts w:cs="Arial"/>
          <w:sz w:val="28"/>
        </w:rPr>
        <w:t>ZÁNIK SMLOUVY</w:t>
      </w:r>
    </w:p>
    <w:p w14:paraId="254573BD" w14:textId="77777777" w:rsidR="006F5194" w:rsidRPr="009627D7" w:rsidRDefault="006F5194" w:rsidP="001C2664">
      <w:pPr>
        <w:pStyle w:val="KUsmlouva-2rove"/>
        <w:numPr>
          <w:ilvl w:val="1"/>
          <w:numId w:val="13"/>
        </w:numPr>
        <w:spacing w:after="0"/>
        <w:ind w:left="567" w:hanging="567"/>
        <w:contextualSpacing/>
        <w:rPr>
          <w:b/>
          <w:bCs/>
          <w:szCs w:val="22"/>
        </w:rPr>
      </w:pPr>
      <w:r w:rsidRPr="009627D7">
        <w:rPr>
          <w:szCs w:val="22"/>
        </w:rPr>
        <w:t xml:space="preserve">Tato smlouva zanikne </w:t>
      </w:r>
      <w:r w:rsidRPr="009627D7">
        <w:rPr>
          <w:b/>
          <w:szCs w:val="22"/>
        </w:rPr>
        <w:t>splněním závazku</w:t>
      </w:r>
      <w:r w:rsidRPr="009627D7">
        <w:rPr>
          <w:szCs w:val="22"/>
        </w:rPr>
        <w:t xml:space="preserve"> dle ustanovení § 1908 občanského zákoníku nebo před uplynutím lhůty plnění z důvodu podstatného porušení povinností smluvních </w:t>
      </w:r>
      <w:r w:rsidR="00C53220" w:rsidRPr="009627D7">
        <w:rPr>
          <w:szCs w:val="22"/>
        </w:rPr>
        <w:t>stran – jednostranným</w:t>
      </w:r>
      <w:r w:rsidRPr="009627D7">
        <w:rPr>
          <w:szCs w:val="22"/>
        </w:rPr>
        <w:t xml:space="preserve"> právním úkonem, tj. </w:t>
      </w:r>
      <w:r w:rsidRPr="009627D7">
        <w:rPr>
          <w:b/>
          <w:szCs w:val="22"/>
        </w:rPr>
        <w:t>odstoupením od smlouvy</w:t>
      </w:r>
      <w:r w:rsidRPr="009627D7">
        <w:rPr>
          <w:szCs w:val="22"/>
        </w:rPr>
        <w:t xml:space="preserve">. Dále může tato smlouva </w:t>
      </w:r>
      <w:r w:rsidRPr="009627D7">
        <w:rPr>
          <w:szCs w:val="22"/>
        </w:rPr>
        <w:lastRenderedPageBreak/>
        <w:t>zaniknout dohodou, smluvních stran. Návrh na zánik smlouvy dohodou je oprávněna vystavit kterákoliv ze smluvních stran.</w:t>
      </w:r>
    </w:p>
    <w:p w14:paraId="7475EBA1" w14:textId="77777777" w:rsidR="006F5194" w:rsidRPr="009627D7" w:rsidRDefault="006F5194" w:rsidP="001C2664">
      <w:pPr>
        <w:pStyle w:val="KUsmlouva-2rove"/>
        <w:numPr>
          <w:ilvl w:val="1"/>
          <w:numId w:val="13"/>
        </w:numPr>
        <w:spacing w:after="0"/>
        <w:ind w:left="567" w:hanging="567"/>
        <w:contextualSpacing/>
        <w:rPr>
          <w:b/>
          <w:bCs/>
          <w:szCs w:val="22"/>
        </w:rPr>
      </w:pPr>
      <w:r w:rsidRPr="009627D7">
        <w:rPr>
          <w:szCs w:val="22"/>
        </w:rPr>
        <w:t xml:space="preserve">Kterákoliv smluvní strana je </w:t>
      </w:r>
      <w:r w:rsidRPr="009627D7">
        <w:rPr>
          <w:b/>
          <w:szCs w:val="22"/>
        </w:rPr>
        <w:t>povinna písemně oznámit druhé straně</w:t>
      </w:r>
      <w:r w:rsidRPr="009627D7">
        <w:rPr>
          <w:szCs w:val="22"/>
        </w:rPr>
        <w:t xml:space="preserve">, </w:t>
      </w:r>
      <w:r w:rsidRPr="009627D7">
        <w:rPr>
          <w:b/>
          <w:szCs w:val="22"/>
        </w:rPr>
        <w:t>že poruší</w:t>
      </w:r>
      <w:r w:rsidRPr="009627D7">
        <w:rPr>
          <w:szCs w:val="22"/>
        </w:rPr>
        <w:t xml:space="preserve"> své povinnosti plynoucí ze závazkového vztahu. Také je povinna oznámit skutečnosti, které se týkají podstatného zhoršení výrobních poměrů, majetkových poměrů, v případě zhotovitele pak </w:t>
      </w:r>
      <w:r w:rsidR="0041744E" w:rsidRPr="009627D7">
        <w:rPr>
          <w:szCs w:val="22"/>
        </w:rPr>
        <w:br/>
      </w:r>
      <w:r w:rsidRPr="009627D7">
        <w:rPr>
          <w:szCs w:val="22"/>
        </w:rPr>
        <w:t xml:space="preserve">i kapacitních či personálních poměrů, které by mohly mít i jednotlivě negativní vliv na plnění jeho povinností plynoucích z předmětné smlouvy. Je tedy povinna druhé straně oznámit povahu překážky vč. důvodů, které jí brání nebo budou bránit v plnění povinností a o jejich důsledcích. Oznámení musí být učiněno </w:t>
      </w:r>
      <w:r w:rsidRPr="009627D7">
        <w:rPr>
          <w:b/>
          <w:szCs w:val="22"/>
        </w:rPr>
        <w:t>písemně</w:t>
      </w:r>
      <w:r w:rsidRPr="009627D7">
        <w:rPr>
          <w:szCs w:val="22"/>
        </w:rPr>
        <w:t xml:space="preserve"> bez zbytečného odkladu poté, kdy se oznamující strana o překážce dozvěděla nebo při náležité péči mohla dozvědět, přičemž se smluvní strany dohodly, že za lhůtu bez zbytečného odkladu pokládají lhůtu v délce </w:t>
      </w:r>
      <w:r w:rsidRPr="009627D7">
        <w:rPr>
          <w:b/>
          <w:szCs w:val="22"/>
        </w:rPr>
        <w:t>10 kalendářních dnů</w:t>
      </w:r>
      <w:r w:rsidRPr="009627D7">
        <w:rPr>
          <w:szCs w:val="22"/>
        </w:rPr>
        <w:t>. Oznámením se oznamující strana nezbavuje svých závazků ze smlouvy nebo povinností plynoucích z obecně závazných předpisů. Jestliže tuto povinnost oznamující strana nesplní, nebo není druhé straně zpráva doručena včas, má druhá strana nárok na náhradu škody, která jí tím vzniká a nárok na odstoupení od smlouvy.</w:t>
      </w:r>
    </w:p>
    <w:p w14:paraId="6ADD74C0" w14:textId="77777777" w:rsidR="006F5194" w:rsidRPr="009627D7" w:rsidRDefault="006F5194" w:rsidP="001C2664">
      <w:pPr>
        <w:pStyle w:val="KUsmlouva-2rove"/>
        <w:numPr>
          <w:ilvl w:val="1"/>
          <w:numId w:val="13"/>
        </w:numPr>
        <w:spacing w:after="0"/>
        <w:ind w:left="567" w:hanging="567"/>
        <w:contextualSpacing/>
        <w:rPr>
          <w:b/>
          <w:bCs/>
          <w:szCs w:val="22"/>
        </w:rPr>
      </w:pPr>
      <w:r w:rsidRPr="009627D7">
        <w:rPr>
          <w:b/>
          <w:szCs w:val="22"/>
        </w:rPr>
        <w:t>Odstoupení</w:t>
      </w:r>
      <w:r w:rsidRPr="009627D7">
        <w:rPr>
          <w:szCs w:val="22"/>
        </w:rPr>
        <w:t xml:space="preserve"> od smlouvy musí strana odstupující oznámit druhé straně </w:t>
      </w:r>
      <w:r w:rsidRPr="009627D7">
        <w:rPr>
          <w:b/>
          <w:szCs w:val="22"/>
        </w:rPr>
        <w:t xml:space="preserve">písemně bez zbytečného odkladu </w:t>
      </w:r>
      <w:r w:rsidRPr="009627D7">
        <w:rPr>
          <w:szCs w:val="22"/>
        </w:rPr>
        <w:t xml:space="preserve">poté, co se dozvěděla o podstatném porušení smlouvy. Lhůta pro doručení písemného oznámení o odstoupení od smlouvy se stanovuje pro obě strany na </w:t>
      </w:r>
      <w:r w:rsidRPr="009627D7">
        <w:rPr>
          <w:b/>
          <w:szCs w:val="22"/>
        </w:rPr>
        <w:t>30 dnů</w:t>
      </w:r>
      <w:r w:rsidRPr="009627D7">
        <w:rPr>
          <w:szCs w:val="22"/>
        </w:rPr>
        <w:t xml:space="preserve"> ode dne, kdy jedna ze smluvních stran zjistila podstatné porušení smlouvy. V oznámení </w:t>
      </w:r>
      <w:r w:rsidR="0041744E" w:rsidRPr="009627D7">
        <w:rPr>
          <w:szCs w:val="22"/>
        </w:rPr>
        <w:br/>
      </w:r>
      <w:r w:rsidRPr="009627D7">
        <w:rPr>
          <w:szCs w:val="22"/>
        </w:rPr>
        <w:t>o odstoupení musí být uveden důvod, pro který strana od smlouvy odstupuje, a přesná citace toho bodu smlouvy, který ji k takovému kroku opravňuje. Bez těchto náležitostí je odstoupení od smlouvy neplatné.</w:t>
      </w:r>
    </w:p>
    <w:p w14:paraId="4CD4CDEE" w14:textId="77777777" w:rsidR="006F5194" w:rsidRPr="009627D7" w:rsidRDefault="006F5194" w:rsidP="001C2664">
      <w:pPr>
        <w:pStyle w:val="KUsmlouva-2rove"/>
        <w:numPr>
          <w:ilvl w:val="1"/>
          <w:numId w:val="13"/>
        </w:numPr>
        <w:spacing w:after="0"/>
        <w:ind w:left="567" w:hanging="567"/>
        <w:contextualSpacing/>
        <w:rPr>
          <w:b/>
          <w:bCs/>
          <w:szCs w:val="22"/>
        </w:rPr>
      </w:pPr>
      <w:r w:rsidRPr="009627D7">
        <w:rPr>
          <w:szCs w:val="22"/>
        </w:rPr>
        <w:t>Stanoví-li strana oprávněná pro dodatečné plnění lhůtu, což u podstatného porušení smlouvy dle občanského zákoníku učinit nemusí, vzniká jí právo odstoupit od smlouvy až po uplynutí této dodatečně stanovené lhůty.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1AECF7C2" w14:textId="77777777" w:rsidR="006F5194" w:rsidRPr="009627D7" w:rsidRDefault="006F5194" w:rsidP="001C2664">
      <w:pPr>
        <w:pStyle w:val="KUsmlouva-2rove"/>
        <w:numPr>
          <w:ilvl w:val="1"/>
          <w:numId w:val="13"/>
        </w:numPr>
        <w:spacing w:after="0"/>
        <w:ind w:left="567" w:hanging="567"/>
        <w:contextualSpacing/>
        <w:rPr>
          <w:b/>
          <w:bCs/>
          <w:szCs w:val="22"/>
        </w:rPr>
      </w:pPr>
      <w:r w:rsidRPr="009627D7">
        <w:rPr>
          <w:b/>
          <w:szCs w:val="22"/>
        </w:rPr>
        <w:t>Za podstatné porušení smlouvy</w:t>
      </w:r>
      <w:r w:rsidRPr="009627D7">
        <w:rPr>
          <w:szCs w:val="22"/>
        </w:rPr>
        <w:t xml:space="preserve"> opravňující </w:t>
      </w:r>
      <w:r w:rsidRPr="009627D7">
        <w:rPr>
          <w:b/>
          <w:szCs w:val="22"/>
        </w:rPr>
        <w:t>objednatele</w:t>
      </w:r>
      <w:r w:rsidRPr="009627D7">
        <w:rPr>
          <w:szCs w:val="22"/>
        </w:rPr>
        <w:t xml:space="preserve"> odstoupit od smlouvy mimo ujednání uvedená v jiných článcích této smlouvy je považováno:</w:t>
      </w:r>
    </w:p>
    <w:p w14:paraId="0FE98E38" w14:textId="77777777" w:rsidR="006F5194" w:rsidRPr="009627D7" w:rsidRDefault="006F5194" w:rsidP="001C2664">
      <w:pPr>
        <w:pStyle w:val="KUsmlouva-3rove"/>
        <w:numPr>
          <w:ilvl w:val="2"/>
          <w:numId w:val="13"/>
        </w:numPr>
        <w:spacing w:before="120" w:after="0"/>
        <w:contextualSpacing/>
      </w:pPr>
      <w:r w:rsidRPr="009627D7">
        <w:t>prodlení zhotovitele se zahájením prací na realizaci díla delší než 15 kalendářních dnů</w:t>
      </w:r>
      <w:r w:rsidR="002F6E61" w:rsidRPr="009627D7">
        <w:t>,</w:t>
      </w:r>
    </w:p>
    <w:p w14:paraId="0E01AB6D" w14:textId="77777777" w:rsidR="006F5194" w:rsidRPr="009627D7" w:rsidRDefault="006F5194" w:rsidP="001C2664">
      <w:pPr>
        <w:pStyle w:val="KUsmlouva-3rove"/>
        <w:numPr>
          <w:ilvl w:val="2"/>
          <w:numId w:val="13"/>
        </w:numPr>
        <w:spacing w:before="120" w:after="0"/>
        <w:contextualSpacing/>
      </w:pPr>
      <w:r w:rsidRPr="009627D7">
        <w:t>prodlení zhotovitele s ukončením realizace díla delší než 30 kalendářních dnů</w:t>
      </w:r>
      <w:r w:rsidR="002F6E61" w:rsidRPr="009627D7">
        <w:t>,</w:t>
      </w:r>
      <w:r w:rsidRPr="009627D7">
        <w:t xml:space="preserve"> </w:t>
      </w:r>
    </w:p>
    <w:p w14:paraId="711A2719" w14:textId="63CE0640" w:rsidR="006F5194" w:rsidRPr="009627D7" w:rsidRDefault="006F5194" w:rsidP="001C2664">
      <w:pPr>
        <w:pStyle w:val="KUsmlouva-3rove"/>
        <w:numPr>
          <w:ilvl w:val="2"/>
          <w:numId w:val="13"/>
        </w:numPr>
        <w:spacing w:before="120" w:after="0"/>
        <w:contextualSpacing/>
      </w:pPr>
      <w:r w:rsidRPr="009627D7">
        <w:t xml:space="preserve">případy, kdy zhotovitel provádí dílo </w:t>
      </w:r>
      <w:r w:rsidRPr="009627D7">
        <w:rPr>
          <w:b/>
        </w:rPr>
        <w:t>v rozporu se zadáním</w:t>
      </w:r>
      <w:r w:rsidRPr="009627D7">
        <w:t xml:space="preserve"> objednatele, projektovou dokumentací, nebo pravomocným </w:t>
      </w:r>
      <w:r w:rsidR="00DE2A4B">
        <w:rPr>
          <w:szCs w:val="22"/>
        </w:rPr>
        <w:t xml:space="preserve">rozhodnutím o schválení stavebního záměru </w:t>
      </w:r>
      <w:r w:rsidRPr="009627D7">
        <w:t>a zhotovitel přes písemnou výzvu objednatele nedostatky neodstraní</w:t>
      </w:r>
      <w:r w:rsidR="002F6E61" w:rsidRPr="009627D7">
        <w:t>,</w:t>
      </w:r>
    </w:p>
    <w:p w14:paraId="135AD442" w14:textId="77777777" w:rsidR="006F5194" w:rsidRPr="009627D7" w:rsidRDefault="006F5194" w:rsidP="001C2664">
      <w:pPr>
        <w:pStyle w:val="KUsmlouva-3rove"/>
        <w:numPr>
          <w:ilvl w:val="2"/>
          <w:numId w:val="13"/>
        </w:numPr>
        <w:spacing w:before="120" w:after="0"/>
        <w:contextualSpacing/>
      </w:pPr>
      <w:r w:rsidRPr="009627D7">
        <w:rPr>
          <w:b/>
        </w:rPr>
        <w:t>neposkytnutí náležité součinnosti</w:t>
      </w:r>
      <w:r w:rsidRPr="009627D7">
        <w:t xml:space="preserve"> zhotovitele technickému dozoru objednatele, autorskému dozoru, nebo koordinátorovi bezpečnosti práce i přes písemné upozornění objednatele</w:t>
      </w:r>
      <w:r w:rsidR="002F6E61" w:rsidRPr="009627D7">
        <w:t>,</w:t>
      </w:r>
    </w:p>
    <w:p w14:paraId="1E8DAA4A" w14:textId="77777777" w:rsidR="006F5194" w:rsidRPr="009627D7" w:rsidRDefault="006F5194" w:rsidP="001C2664">
      <w:pPr>
        <w:pStyle w:val="KUsmlouva-3rove"/>
        <w:numPr>
          <w:ilvl w:val="2"/>
          <w:numId w:val="13"/>
        </w:numPr>
        <w:spacing w:before="120" w:after="0"/>
        <w:contextualSpacing/>
        <w:rPr>
          <w:b/>
          <w:bCs/>
        </w:rPr>
      </w:pPr>
      <w:r w:rsidRPr="009627D7">
        <w:rPr>
          <w:b/>
        </w:rPr>
        <w:t>neumožnění kontroly</w:t>
      </w:r>
      <w:r w:rsidRPr="009627D7">
        <w:t xml:space="preserve"> provádění díla a postupu prací na něm</w:t>
      </w:r>
      <w:r w:rsidR="002F6E61" w:rsidRPr="009627D7">
        <w:t>,</w:t>
      </w:r>
    </w:p>
    <w:p w14:paraId="3BCAA935" w14:textId="77777777" w:rsidR="006F5194" w:rsidRPr="009627D7" w:rsidRDefault="006F5194" w:rsidP="001C2664">
      <w:pPr>
        <w:pStyle w:val="KUsmlouva-3rove"/>
        <w:numPr>
          <w:ilvl w:val="2"/>
          <w:numId w:val="13"/>
        </w:numPr>
        <w:spacing w:before="120" w:after="0"/>
        <w:contextualSpacing/>
        <w:rPr>
          <w:rStyle w:val="KUTun"/>
        </w:rPr>
      </w:pPr>
      <w:r w:rsidRPr="009627D7">
        <w:rPr>
          <w:rStyle w:val="KUTun"/>
        </w:rPr>
        <w:t xml:space="preserve">byl-li </w:t>
      </w:r>
      <w:r w:rsidR="00E7463C">
        <w:rPr>
          <w:rStyle w:val="KUTun"/>
        </w:rPr>
        <w:t xml:space="preserve">zhotovitelem </w:t>
      </w:r>
      <w:r w:rsidRPr="009627D7">
        <w:rPr>
          <w:rStyle w:val="KUTun"/>
        </w:rPr>
        <w:t>podán insolvenční návrh na zahájení insolvenčního řízení vůči majetku zhotovitele, nebo probíhá-li insolvenční řízení v němž je řešen úpadek nebo hrozící úpadek zhotovitele, a dále likvidace podniku nebo prodej podniku zhotovitele</w:t>
      </w:r>
      <w:r w:rsidR="002F6E61" w:rsidRPr="009627D7">
        <w:rPr>
          <w:rStyle w:val="KUTun"/>
        </w:rPr>
        <w:t>.</w:t>
      </w:r>
    </w:p>
    <w:p w14:paraId="68CA254D" w14:textId="77777777" w:rsidR="006F5194" w:rsidRPr="009627D7" w:rsidRDefault="006F5194" w:rsidP="001C2664">
      <w:pPr>
        <w:pStyle w:val="Zkladntext"/>
        <w:numPr>
          <w:ilvl w:val="1"/>
          <w:numId w:val="13"/>
        </w:numPr>
        <w:spacing w:before="120"/>
        <w:ind w:left="567" w:hanging="567"/>
        <w:contextualSpacing/>
        <w:jc w:val="both"/>
        <w:rPr>
          <w:rFonts w:cs="Arial"/>
          <w:b/>
          <w:bCs/>
          <w:sz w:val="20"/>
        </w:rPr>
      </w:pPr>
      <w:r w:rsidRPr="009627D7">
        <w:rPr>
          <w:rFonts w:cs="Arial"/>
          <w:b/>
          <w:sz w:val="20"/>
        </w:rPr>
        <w:t>Podstatným porušením</w:t>
      </w:r>
      <w:r w:rsidRPr="009627D7">
        <w:rPr>
          <w:rFonts w:cs="Arial"/>
          <w:sz w:val="20"/>
        </w:rPr>
        <w:t xml:space="preserve"> </w:t>
      </w:r>
      <w:r w:rsidRPr="009627D7">
        <w:rPr>
          <w:rFonts w:cs="Arial"/>
          <w:b/>
          <w:sz w:val="20"/>
        </w:rPr>
        <w:t>smlouvy</w:t>
      </w:r>
      <w:r w:rsidRPr="009627D7">
        <w:rPr>
          <w:rFonts w:cs="Arial"/>
          <w:sz w:val="20"/>
        </w:rPr>
        <w:t xml:space="preserve"> opravňujícím </w:t>
      </w:r>
      <w:r w:rsidRPr="009627D7">
        <w:rPr>
          <w:rFonts w:cs="Arial"/>
          <w:b/>
          <w:sz w:val="20"/>
        </w:rPr>
        <w:t>zhotovitele</w:t>
      </w:r>
      <w:r w:rsidRPr="009627D7">
        <w:rPr>
          <w:rFonts w:cs="Arial"/>
          <w:sz w:val="20"/>
        </w:rPr>
        <w:t xml:space="preserve"> odstoupit od smlouvy je:</w:t>
      </w:r>
    </w:p>
    <w:p w14:paraId="2E05ED04" w14:textId="77777777" w:rsidR="006F5194" w:rsidRPr="009627D7" w:rsidRDefault="006F5194" w:rsidP="001C2664">
      <w:pPr>
        <w:pStyle w:val="KUsmlouva-3rove"/>
        <w:numPr>
          <w:ilvl w:val="2"/>
          <w:numId w:val="13"/>
        </w:numPr>
        <w:spacing w:before="120" w:after="0"/>
        <w:contextualSpacing/>
        <w:rPr>
          <w:b/>
          <w:bCs/>
        </w:rPr>
      </w:pPr>
      <w:r w:rsidRPr="009627D7">
        <w:rPr>
          <w:b/>
        </w:rPr>
        <w:t>prodlení objednatele s platbami</w:t>
      </w:r>
      <w:r w:rsidRPr="009627D7">
        <w:t xml:space="preserve"> dle platebního režimu dohodnutého v této smlouvě delší jak </w:t>
      </w:r>
      <w:r w:rsidRPr="009627D7">
        <w:rPr>
          <w:b/>
        </w:rPr>
        <w:t>30 dní</w:t>
      </w:r>
      <w:r w:rsidRPr="009627D7">
        <w:t xml:space="preserve"> (počítáno ode dne jejich splatnosti)</w:t>
      </w:r>
      <w:r w:rsidR="00E228AA">
        <w:t>,</w:t>
      </w:r>
    </w:p>
    <w:p w14:paraId="34627777" w14:textId="77777777" w:rsidR="006F5194" w:rsidRPr="009627D7" w:rsidRDefault="006F5194" w:rsidP="001C2664">
      <w:pPr>
        <w:pStyle w:val="KUsmlouva-3rove"/>
        <w:numPr>
          <w:ilvl w:val="2"/>
          <w:numId w:val="13"/>
        </w:numPr>
        <w:spacing w:before="120" w:after="0"/>
        <w:contextualSpacing/>
        <w:rPr>
          <w:b/>
          <w:bCs/>
        </w:rPr>
      </w:pPr>
      <w:r w:rsidRPr="009627D7">
        <w:t xml:space="preserve">trvá-li </w:t>
      </w:r>
      <w:r w:rsidRPr="009627D7">
        <w:rPr>
          <w:b/>
        </w:rPr>
        <w:t>přerušení prací</w:t>
      </w:r>
      <w:r w:rsidRPr="009627D7">
        <w:t xml:space="preserve"> ze strany objednatele déle jak </w:t>
      </w:r>
      <w:r w:rsidRPr="009627D7">
        <w:rPr>
          <w:b/>
        </w:rPr>
        <w:t>6 měsíců</w:t>
      </w:r>
      <w:r w:rsidRPr="009627D7">
        <w:t>.</w:t>
      </w:r>
    </w:p>
    <w:p w14:paraId="408DCEDF" w14:textId="77777777" w:rsidR="006F5194" w:rsidRPr="009627D7" w:rsidRDefault="006F5194" w:rsidP="001C2664">
      <w:pPr>
        <w:pStyle w:val="KUsmlouva-2rove"/>
        <w:numPr>
          <w:ilvl w:val="1"/>
          <w:numId w:val="13"/>
        </w:numPr>
        <w:spacing w:after="0"/>
        <w:ind w:left="567" w:hanging="567"/>
        <w:contextualSpacing/>
        <w:rPr>
          <w:b/>
          <w:bCs/>
          <w:szCs w:val="22"/>
        </w:rPr>
      </w:pPr>
      <w:r w:rsidRPr="009627D7">
        <w:rPr>
          <w:szCs w:val="22"/>
        </w:rPr>
        <w:t xml:space="preserve">Objednatel je oprávněn odstoupit od smlouvy, pokud při provádění díla zhotovitel opakovaně </w:t>
      </w:r>
      <w:r w:rsidR="002F6E61" w:rsidRPr="009627D7">
        <w:rPr>
          <w:szCs w:val="22"/>
        </w:rPr>
        <w:br/>
      </w:r>
      <w:r w:rsidRPr="009627D7">
        <w:rPr>
          <w:szCs w:val="22"/>
        </w:rPr>
        <w:t xml:space="preserve">(tj. více než 2x) porušuje své povinnosti vyplývající z této smlouvy nebo z právních </w:t>
      </w:r>
      <w:r w:rsidR="00656A1C">
        <w:rPr>
          <w:szCs w:val="22"/>
        </w:rPr>
        <w:br/>
      </w:r>
      <w:r w:rsidRPr="009627D7">
        <w:rPr>
          <w:szCs w:val="22"/>
        </w:rPr>
        <w:t xml:space="preserve">či technických předpisů. </w:t>
      </w:r>
    </w:p>
    <w:p w14:paraId="1B461529" w14:textId="77777777" w:rsidR="006F5194" w:rsidRPr="009627D7" w:rsidRDefault="006F5194" w:rsidP="001C2664">
      <w:pPr>
        <w:pStyle w:val="KUsmlouva-2rove"/>
        <w:numPr>
          <w:ilvl w:val="1"/>
          <w:numId w:val="13"/>
        </w:numPr>
        <w:spacing w:after="0"/>
        <w:ind w:left="567" w:hanging="567"/>
        <w:contextualSpacing/>
        <w:rPr>
          <w:b/>
          <w:bCs/>
          <w:szCs w:val="22"/>
        </w:rPr>
      </w:pPr>
      <w:r w:rsidRPr="009627D7">
        <w:rPr>
          <w:szCs w:val="22"/>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6AA678B2" w14:textId="77777777" w:rsidR="00763E3E" w:rsidRPr="009627D7" w:rsidRDefault="00763E3E" w:rsidP="00763E3E">
      <w:pPr>
        <w:pStyle w:val="KUsmlouva-2rove"/>
        <w:numPr>
          <w:ilvl w:val="1"/>
          <w:numId w:val="13"/>
        </w:numPr>
        <w:spacing w:after="0"/>
        <w:ind w:left="567" w:hanging="567"/>
        <w:contextualSpacing/>
        <w:rPr>
          <w:b/>
          <w:bCs/>
          <w:szCs w:val="22"/>
        </w:rPr>
      </w:pPr>
      <w:r w:rsidRPr="009627D7">
        <w:rPr>
          <w:rFonts w:eastAsia="Arial"/>
          <w:color w:val="000000"/>
        </w:rPr>
        <w:t>Objednatel má právo odstoupit od smlouvy rovněž v případech vymezených § 223 odst. 1 až odst. 3 ZZVZ, a to:</w:t>
      </w:r>
    </w:p>
    <w:p w14:paraId="0F71245A" w14:textId="77777777" w:rsidR="00763E3E" w:rsidRPr="009627D7" w:rsidRDefault="00763E3E" w:rsidP="00763E3E">
      <w:pPr>
        <w:pStyle w:val="KUsmlouva-2rove"/>
        <w:numPr>
          <w:ilvl w:val="0"/>
          <w:numId w:val="26"/>
        </w:numPr>
        <w:spacing w:after="0"/>
        <w:contextualSpacing/>
        <w:rPr>
          <w:szCs w:val="22"/>
        </w:rPr>
      </w:pPr>
      <w:bookmarkStart w:id="27" w:name="_Hlk155095988"/>
      <w:r w:rsidRPr="009627D7">
        <w:rPr>
          <w:rFonts w:eastAsia="Arial"/>
          <w:color w:val="000000"/>
        </w:rPr>
        <w:t>pokud v jejím plnění nelze pokračovat, aniž by byla porušena pravidla uvedená v § 222 ZZVZ,</w:t>
      </w:r>
    </w:p>
    <w:bookmarkEnd w:id="27"/>
    <w:p w14:paraId="028C4274" w14:textId="77777777" w:rsidR="00763E3E" w:rsidRPr="009627D7" w:rsidRDefault="00763E3E" w:rsidP="00763E3E">
      <w:pPr>
        <w:pStyle w:val="Odstavecseseznamem"/>
        <w:numPr>
          <w:ilvl w:val="0"/>
          <w:numId w:val="26"/>
        </w:numPr>
        <w:shd w:val="clear" w:color="auto" w:fill="FFFFFF"/>
        <w:contextualSpacing/>
        <w:jc w:val="both"/>
        <w:rPr>
          <w:rFonts w:ascii="Arial" w:eastAsia="Arial" w:hAnsi="Arial" w:cs="Arial"/>
          <w:color w:val="000000"/>
        </w:rPr>
      </w:pPr>
      <w:r w:rsidRPr="009627D7">
        <w:rPr>
          <w:rFonts w:ascii="Arial" w:hAnsi="Arial" w:cs="Arial"/>
          <w:color w:val="000000"/>
          <w:shd w:val="clear" w:color="auto" w:fill="FFFFFF"/>
        </w:rPr>
        <w:lastRenderedPageBreak/>
        <w:t>bez zbytečného odkladu poté, co zjistí, že smlouva neměla být uzavřena, neboť:</w:t>
      </w:r>
    </w:p>
    <w:p w14:paraId="59DE00A1" w14:textId="77777777" w:rsidR="00763E3E" w:rsidRPr="009627D7" w:rsidRDefault="00763E3E" w:rsidP="00763E3E">
      <w:pPr>
        <w:pStyle w:val="Odstavecseseznamem"/>
        <w:numPr>
          <w:ilvl w:val="0"/>
          <w:numId w:val="27"/>
        </w:numPr>
        <w:shd w:val="clear" w:color="auto" w:fill="FFFFFF"/>
        <w:contextualSpacing/>
        <w:jc w:val="both"/>
        <w:rPr>
          <w:rFonts w:ascii="Arial" w:eastAsia="Arial" w:hAnsi="Arial" w:cs="Arial"/>
          <w:color w:val="000000"/>
        </w:rPr>
      </w:pPr>
      <w:r w:rsidRPr="009627D7">
        <w:rPr>
          <w:rFonts w:ascii="Arial" w:hAnsi="Arial" w:cs="Arial"/>
          <w:color w:val="000000"/>
          <w:shd w:val="clear" w:color="auto" w:fill="FFFFFF"/>
        </w:rPr>
        <w:t>zhotovitel jako vybraný dodavatel měl být vyloučen z účasti v zadávacím řízení,</w:t>
      </w:r>
    </w:p>
    <w:p w14:paraId="34CB0BF0" w14:textId="77777777" w:rsidR="00763E3E" w:rsidRPr="009627D7" w:rsidRDefault="00763E3E" w:rsidP="00763E3E">
      <w:pPr>
        <w:pStyle w:val="Odstavecseseznamem"/>
        <w:numPr>
          <w:ilvl w:val="0"/>
          <w:numId w:val="27"/>
        </w:numPr>
        <w:shd w:val="clear" w:color="auto" w:fill="FFFFFF"/>
        <w:ind w:left="2001" w:hanging="357"/>
        <w:contextualSpacing/>
        <w:jc w:val="both"/>
        <w:rPr>
          <w:rFonts w:ascii="Arial" w:eastAsia="Arial" w:hAnsi="Arial" w:cs="Arial"/>
          <w:color w:val="000000"/>
        </w:rPr>
      </w:pPr>
      <w:r w:rsidRPr="009627D7">
        <w:rPr>
          <w:rFonts w:ascii="Arial" w:hAnsi="Arial" w:cs="Arial"/>
          <w:color w:val="000000"/>
          <w:shd w:val="clear" w:color="auto" w:fill="FFFFFF"/>
        </w:rPr>
        <w:t>zhotovitel jako vybraný dodavatel před zadáním veřejné zakázky předložil údaje, dokumenty, vzorky nebo modely, které neodpovídaly skutečnosti a měly nebo mohly mít vliv na výběr dodavatele, nebo</w:t>
      </w:r>
    </w:p>
    <w:p w14:paraId="6C95D2CC" w14:textId="77777777" w:rsidR="00763E3E" w:rsidRPr="009627D7" w:rsidRDefault="00763E3E" w:rsidP="00763E3E">
      <w:pPr>
        <w:pStyle w:val="KUsmlouva-2rove"/>
        <w:numPr>
          <w:ilvl w:val="0"/>
          <w:numId w:val="27"/>
        </w:numPr>
        <w:spacing w:before="0" w:after="0"/>
        <w:ind w:left="2001" w:hanging="357"/>
        <w:contextualSpacing/>
        <w:rPr>
          <w:szCs w:val="22"/>
        </w:rPr>
      </w:pPr>
      <w:r w:rsidRPr="009627D7">
        <w:rPr>
          <w:color w:val="000000"/>
          <w:shd w:val="clear" w:color="auto" w:fill="FFFFFF"/>
        </w:rPr>
        <w:t>výběr dodavatele souvisí se závažným porušením povinnosti členského státu ve smyslu čl. 258 Smlouvy o fungování Evropské unie, o kterém rozhodl Soudní dvůr Evropské unie.</w:t>
      </w:r>
    </w:p>
    <w:p w14:paraId="4AC4C96E" w14:textId="77777777" w:rsidR="00763E3E" w:rsidRPr="009627D7" w:rsidRDefault="00763E3E" w:rsidP="00763E3E">
      <w:pPr>
        <w:pStyle w:val="KUsmlouva-2rove"/>
        <w:numPr>
          <w:ilvl w:val="0"/>
          <w:numId w:val="26"/>
        </w:numPr>
        <w:spacing w:after="0"/>
        <w:contextualSpacing/>
        <w:rPr>
          <w:rFonts w:eastAsia="Arial"/>
          <w:color w:val="000000"/>
        </w:rPr>
      </w:pPr>
      <w:r w:rsidRPr="009627D7">
        <w:rPr>
          <w:color w:val="000000"/>
          <w:shd w:val="clear" w:color="auto" w:fill="FFFFFF"/>
        </w:rPr>
        <w:t xml:space="preserve">bez zbytečného odkladu poté, co zjistí, že o zhotoviteli byly v průběhu zadávacího řízení uvedeny v evidenci skutečných majitelů nepravdivé údaje; to neplatí, pokud </w:t>
      </w:r>
      <w:r w:rsidR="00EC700F">
        <w:rPr>
          <w:color w:val="000000"/>
          <w:shd w:val="clear" w:color="auto" w:fill="FFFFFF"/>
        </w:rPr>
        <w:br/>
      </w:r>
      <w:r w:rsidRPr="009627D7">
        <w:rPr>
          <w:color w:val="000000"/>
          <w:shd w:val="clear" w:color="auto" w:fill="FFFFFF"/>
        </w:rPr>
        <w:t>si zhotovitel nepravdivosti nebyl a nemohl být vědom, nebo pokud nepravdivost spočívala v chybě psaní či v jiné nepodstatné okolnosti.</w:t>
      </w:r>
    </w:p>
    <w:p w14:paraId="7A705B65" w14:textId="77777777" w:rsidR="006F5194" w:rsidRPr="009627D7" w:rsidRDefault="006F5194" w:rsidP="001C2664">
      <w:pPr>
        <w:pStyle w:val="KUsmlouva-2rove"/>
        <w:numPr>
          <w:ilvl w:val="1"/>
          <w:numId w:val="13"/>
        </w:numPr>
        <w:spacing w:after="0"/>
        <w:ind w:left="567" w:hanging="567"/>
        <w:contextualSpacing/>
        <w:rPr>
          <w:b/>
          <w:bCs/>
          <w:szCs w:val="22"/>
        </w:rPr>
      </w:pPr>
      <w:r w:rsidRPr="009627D7">
        <w:rPr>
          <w:szCs w:val="22"/>
        </w:rPr>
        <w:t xml:space="preserve">Objednatel si před odstoupením od smlouvy může vyžádat vyjádření TDS, v takovém případě bude toto vyjádření součástí oznámení o odstoupení od smlouvy, kterým objednatel oznamuje odstoupení zhotoviteli. </w:t>
      </w:r>
    </w:p>
    <w:p w14:paraId="436F3B1C" w14:textId="77777777" w:rsidR="006F5194" w:rsidRPr="009627D7" w:rsidRDefault="006F5194" w:rsidP="001C2664">
      <w:pPr>
        <w:pStyle w:val="KUsmlouva-2rove"/>
        <w:numPr>
          <w:ilvl w:val="1"/>
          <w:numId w:val="13"/>
        </w:numPr>
        <w:spacing w:after="0"/>
        <w:ind w:left="567" w:hanging="567"/>
        <w:contextualSpacing/>
        <w:rPr>
          <w:bCs/>
        </w:rPr>
      </w:pPr>
      <w:r w:rsidRPr="009627D7">
        <w:t>Důsledky odstoupení od smlouvy:</w:t>
      </w:r>
    </w:p>
    <w:p w14:paraId="1D3B801C" w14:textId="77777777" w:rsidR="006F5194" w:rsidRPr="009627D7" w:rsidRDefault="006F5194" w:rsidP="001C2664">
      <w:pPr>
        <w:pStyle w:val="KUsmlouva-3rove"/>
        <w:numPr>
          <w:ilvl w:val="2"/>
          <w:numId w:val="13"/>
        </w:numPr>
        <w:spacing w:before="120" w:after="0"/>
        <w:contextualSpacing/>
        <w:rPr>
          <w:b/>
        </w:rPr>
      </w:pPr>
      <w:r w:rsidRPr="009627D7">
        <w:t xml:space="preserve">Smlouva zaniká odstoupením od smlouvy, tj. doručením projevu vůle o odstoupení druhému účastníkovi. Odstoupení od smlouvy se však </w:t>
      </w:r>
      <w:r w:rsidRPr="009627D7">
        <w:rPr>
          <w:b/>
        </w:rPr>
        <w:t>nedotýká nároku na náhradu škody,</w:t>
      </w:r>
      <w:r w:rsidRPr="009627D7">
        <w:t xml:space="preserve"> ledaže důvodem vzniku škody byly okolnosti, které je možno v souladu s touto smlouvou považovat za "vyšší moc", a smluvních pokut vzniklých porušením smlouvy; odstoupení od smlouvy se nedotýká ani řešení sporů mezi smluvními stranami a jiných ustanovení této smlouvy, která podle projevené vůle stran nebo vzhledem ke své povaze mají trvat i po ukončení smlouvy. Je-li však smluvní pokuta závislá na délce prodlení, nenarůstá její výše po zániku smlouvy.</w:t>
      </w:r>
    </w:p>
    <w:p w14:paraId="0EAE6AF9" w14:textId="77777777" w:rsidR="006F5194" w:rsidRPr="009627D7" w:rsidRDefault="006F5194" w:rsidP="001C2664">
      <w:pPr>
        <w:pStyle w:val="KUsmlouva-3rove"/>
        <w:numPr>
          <w:ilvl w:val="2"/>
          <w:numId w:val="13"/>
        </w:numPr>
        <w:spacing w:before="120" w:after="0"/>
        <w:contextualSpacing/>
        <w:rPr>
          <w:b/>
        </w:rPr>
      </w:pPr>
      <w:r w:rsidRPr="009627D7">
        <w:rPr>
          <w:b/>
        </w:rPr>
        <w:t>Zhotovitelovy závazky</w:t>
      </w:r>
      <w:r w:rsidRPr="009627D7">
        <w:t>, pokud jde o jakost, odstraňování vad a nedodělků, a také záruky za jakost prací, které byly zhotovitelem provedeny do doby jakéhokoliv odstoupení od smlouvy,</w:t>
      </w:r>
      <w:r w:rsidRPr="009627D7">
        <w:rPr>
          <w:b/>
        </w:rPr>
        <w:t xml:space="preserve"> platí i po takovém odstoupení</w:t>
      </w:r>
      <w:r w:rsidRPr="009627D7">
        <w:t xml:space="preserve">, a to pro tu část díla, kterou zhotovitel </w:t>
      </w:r>
      <w:r w:rsidR="0041744E" w:rsidRPr="009627D7">
        <w:br/>
      </w:r>
      <w:r w:rsidRPr="009627D7">
        <w:t>do takového odstoupení realizoval.</w:t>
      </w:r>
    </w:p>
    <w:p w14:paraId="544A79CB" w14:textId="77777777" w:rsidR="006F5194" w:rsidRPr="009627D7" w:rsidRDefault="006F5194" w:rsidP="001C2664">
      <w:pPr>
        <w:pStyle w:val="KUsmlouva-3rove"/>
        <w:numPr>
          <w:ilvl w:val="2"/>
          <w:numId w:val="13"/>
        </w:numPr>
        <w:spacing w:before="120" w:after="0"/>
        <w:contextualSpacing/>
        <w:rPr>
          <w:b/>
        </w:rPr>
      </w:pPr>
      <w:r w:rsidRPr="009627D7">
        <w:t xml:space="preserve">Odstoupí-li některá ze stran od této smlouvy na základě ujednání z této smlouvy vyplývajících, smluvní strany </w:t>
      </w:r>
      <w:r w:rsidRPr="009627D7">
        <w:rPr>
          <w:b/>
        </w:rPr>
        <w:t>vypořádají své závazky</w:t>
      </w:r>
      <w:r w:rsidRPr="009627D7">
        <w:t xml:space="preserve"> z předmětné smlouvy takto:</w:t>
      </w:r>
    </w:p>
    <w:p w14:paraId="482F4872" w14:textId="77777777" w:rsidR="006F5194" w:rsidRPr="009627D7" w:rsidRDefault="006F5194" w:rsidP="001C2664">
      <w:pPr>
        <w:pStyle w:val="KUsmlouva-4rove"/>
        <w:numPr>
          <w:ilvl w:val="3"/>
          <w:numId w:val="13"/>
        </w:numPr>
        <w:spacing w:before="120"/>
        <w:ind w:left="1843"/>
        <w:contextualSpacing/>
      </w:pPr>
      <w:r w:rsidRPr="009627D7">
        <w:t xml:space="preserve">zhotovitel provede </w:t>
      </w:r>
      <w:r w:rsidRPr="009627D7">
        <w:rPr>
          <w:b/>
        </w:rPr>
        <w:t>soupis všech provedených prací</w:t>
      </w:r>
      <w:r w:rsidRPr="009627D7">
        <w:t xml:space="preserve"> a činností oceněných způsobem, kterým je stanovena cena díla;</w:t>
      </w:r>
    </w:p>
    <w:p w14:paraId="58FB263D" w14:textId="05D87225" w:rsidR="006F5194" w:rsidRPr="009627D7" w:rsidRDefault="006F5194" w:rsidP="001C2664">
      <w:pPr>
        <w:pStyle w:val="KUsmlouva-4rove"/>
        <w:numPr>
          <w:ilvl w:val="3"/>
          <w:numId w:val="13"/>
        </w:numPr>
        <w:spacing w:before="120"/>
        <w:ind w:left="1843"/>
        <w:contextualSpacing/>
      </w:pPr>
      <w:r w:rsidRPr="009627D7">
        <w:t xml:space="preserve">zhotovitel provede finanční vyčíslení provedených prací, poskytnutých záloh a zpracuje </w:t>
      </w:r>
      <w:r w:rsidR="00C20DDF">
        <w:rPr>
          <w:b/>
        </w:rPr>
        <w:t>„</w:t>
      </w:r>
      <w:r w:rsidRPr="009627D7">
        <w:rPr>
          <w:b/>
        </w:rPr>
        <w:t>dílčí“ konečnou fakturu</w:t>
      </w:r>
      <w:r w:rsidR="00B06607" w:rsidRPr="00B06607">
        <w:t>;</w:t>
      </w:r>
    </w:p>
    <w:p w14:paraId="35F6D06C" w14:textId="10F4699E" w:rsidR="006F5194" w:rsidRPr="009627D7" w:rsidRDefault="006F5194" w:rsidP="001C2664">
      <w:pPr>
        <w:pStyle w:val="KUsmlouva-4rove"/>
        <w:numPr>
          <w:ilvl w:val="3"/>
          <w:numId w:val="13"/>
        </w:numPr>
        <w:spacing w:before="120"/>
        <w:ind w:left="1843"/>
        <w:contextualSpacing/>
      </w:pPr>
      <w:r w:rsidRPr="009627D7">
        <w:t xml:space="preserve">zhotovitel vyzve objednatele k </w:t>
      </w:r>
      <w:r w:rsidR="00C20DDF">
        <w:rPr>
          <w:b/>
        </w:rPr>
        <w:t>„</w:t>
      </w:r>
      <w:r w:rsidRPr="009627D7">
        <w:rPr>
          <w:b/>
        </w:rPr>
        <w:t>dílčímu předání díla"</w:t>
      </w:r>
      <w:r w:rsidRPr="009627D7">
        <w:t xml:space="preserve"> a objednatel je povinen </w:t>
      </w:r>
      <w:r w:rsidR="0041744E" w:rsidRPr="009627D7">
        <w:br/>
      </w:r>
      <w:r w:rsidRPr="009627D7">
        <w:t xml:space="preserve">do 3 dnů od obdržení výzvy zahájit </w:t>
      </w:r>
      <w:r w:rsidR="00C20DDF">
        <w:rPr>
          <w:b/>
        </w:rPr>
        <w:t>„</w:t>
      </w:r>
      <w:r w:rsidRPr="009627D7">
        <w:rPr>
          <w:b/>
        </w:rPr>
        <w:t>dílčí přejímací řízení"</w:t>
      </w:r>
      <w:r w:rsidRPr="00B06607">
        <w:t xml:space="preserve">; </w:t>
      </w:r>
    </w:p>
    <w:p w14:paraId="58A6860A" w14:textId="77777777" w:rsidR="006F5194" w:rsidRPr="009627D7" w:rsidRDefault="006F5194" w:rsidP="001C2664">
      <w:pPr>
        <w:pStyle w:val="KUsmlouva-4rove"/>
        <w:numPr>
          <w:ilvl w:val="3"/>
          <w:numId w:val="13"/>
        </w:numPr>
        <w:spacing w:before="120"/>
        <w:ind w:left="1843"/>
        <w:contextualSpacing/>
        <w:rPr>
          <w:b/>
        </w:rPr>
      </w:pPr>
      <w:r w:rsidRPr="009627D7">
        <w:t xml:space="preserve">objednatel uhradí zhotoviteli práce provedené do doby odstoupení od smlouvy </w:t>
      </w:r>
      <w:r w:rsidR="0041744E" w:rsidRPr="009627D7">
        <w:br/>
      </w:r>
      <w:r w:rsidRPr="009627D7">
        <w:t>na základě vystavené faktury.</w:t>
      </w:r>
    </w:p>
    <w:p w14:paraId="0771206D" w14:textId="7B1B86A3" w:rsidR="00E64B0C" w:rsidRPr="009627D7" w:rsidRDefault="00E64B0C" w:rsidP="009627D7">
      <w:pPr>
        <w:pStyle w:val="KUsmlouva-4rove"/>
        <w:numPr>
          <w:ilvl w:val="2"/>
          <w:numId w:val="13"/>
        </w:numPr>
        <w:spacing w:before="120"/>
        <w:contextualSpacing/>
      </w:pPr>
      <w:r w:rsidRPr="009627D7">
        <w:t>V případě, že nedojde mezi zhotovitelem a objednatelem dle výše uvedeného postupu ke shodě a písemné dohodě, bude postupováno dle čl.</w:t>
      </w:r>
      <w:r w:rsidR="00A11005">
        <w:fldChar w:fldCharType="begin"/>
      </w:r>
      <w:r w:rsidR="00A11005">
        <w:instrText xml:space="preserve"> REF _Ref319914761 \r \h </w:instrText>
      </w:r>
      <w:r w:rsidR="00A11005">
        <w:fldChar w:fldCharType="separate"/>
      </w:r>
      <w:r w:rsidR="00596345">
        <w:t>18</w:t>
      </w:r>
      <w:r w:rsidR="00A11005">
        <w:fldChar w:fldCharType="end"/>
      </w:r>
      <w:r w:rsidR="00B06607">
        <w:t>8</w:t>
      </w:r>
      <w:r w:rsidR="00A11005">
        <w:t>.</w:t>
      </w:r>
    </w:p>
    <w:p w14:paraId="19F5B391" w14:textId="77777777" w:rsidR="00E64B0C" w:rsidRPr="009627D7" w:rsidRDefault="00E64B0C" w:rsidP="009627D7">
      <w:pPr>
        <w:pStyle w:val="KUsmlouva-4rove"/>
        <w:numPr>
          <w:ilvl w:val="0"/>
          <w:numId w:val="0"/>
        </w:numPr>
        <w:spacing w:before="120"/>
        <w:ind w:left="1843"/>
        <w:contextualSpacing/>
      </w:pPr>
    </w:p>
    <w:p w14:paraId="01F67D79" w14:textId="77777777" w:rsidR="006F5194" w:rsidRPr="009627D7" w:rsidRDefault="006F5194" w:rsidP="001C2664">
      <w:pPr>
        <w:pStyle w:val="KUsmlouva-1rove"/>
        <w:numPr>
          <w:ilvl w:val="0"/>
          <w:numId w:val="13"/>
        </w:numPr>
        <w:spacing w:before="120" w:after="0"/>
        <w:ind w:left="567" w:hanging="567"/>
        <w:jc w:val="left"/>
        <w:rPr>
          <w:rFonts w:cs="Arial"/>
          <w:sz w:val="28"/>
        </w:rPr>
      </w:pPr>
      <w:bookmarkStart w:id="28" w:name="_Ref319914761"/>
      <w:bookmarkStart w:id="29" w:name="_Ref164158405"/>
      <w:r w:rsidRPr="009627D7">
        <w:rPr>
          <w:rFonts w:cs="Arial"/>
          <w:sz w:val="28"/>
        </w:rPr>
        <w:t>SPORY</w:t>
      </w:r>
      <w:bookmarkEnd w:id="28"/>
      <w:bookmarkEnd w:id="29"/>
    </w:p>
    <w:p w14:paraId="68383C7C" w14:textId="77777777" w:rsidR="006652C7" w:rsidRDefault="006F5194" w:rsidP="00BD14CD">
      <w:pPr>
        <w:pStyle w:val="KUsmlouva-2rove"/>
        <w:numPr>
          <w:ilvl w:val="1"/>
          <w:numId w:val="13"/>
        </w:numPr>
        <w:spacing w:after="0"/>
        <w:ind w:left="567" w:hanging="567"/>
        <w:contextualSpacing/>
      </w:pPr>
      <w:r w:rsidRPr="009627D7">
        <w:t xml:space="preserve">Jakýkoliv spor vzniklý z této smlouvy, pokud se jej nepodaří urovnat jednáním mezi </w:t>
      </w:r>
      <w:r w:rsidR="005F00C8" w:rsidRPr="009627D7">
        <w:t>smluvními stranami</w:t>
      </w:r>
      <w:r w:rsidRPr="009627D7">
        <w:t xml:space="preserve">, bude projednán a rozhodnut k tomu věcně a místně příslušným </w:t>
      </w:r>
      <w:r w:rsidRPr="009627D7">
        <w:rPr>
          <w:b/>
        </w:rPr>
        <w:t>soudem</w:t>
      </w:r>
      <w:r w:rsidRPr="009627D7">
        <w:t xml:space="preserve"> dle </w:t>
      </w:r>
      <w:r w:rsidR="00FA2946" w:rsidRPr="009627D7">
        <w:t>sídla objednatele</w:t>
      </w:r>
      <w:r w:rsidRPr="009627D7">
        <w:t>.</w:t>
      </w:r>
    </w:p>
    <w:p w14:paraId="50753D5C" w14:textId="77777777" w:rsidR="00650BEA" w:rsidRPr="009627D7" w:rsidRDefault="00650BEA" w:rsidP="00650BEA">
      <w:pPr>
        <w:pStyle w:val="KUsmlouva-2rove"/>
        <w:numPr>
          <w:ilvl w:val="0"/>
          <w:numId w:val="0"/>
        </w:numPr>
        <w:spacing w:after="0"/>
        <w:ind w:left="720"/>
        <w:contextualSpacing/>
      </w:pPr>
    </w:p>
    <w:p w14:paraId="3CBFDADF" w14:textId="77777777" w:rsidR="006F5194" w:rsidRPr="009627D7" w:rsidRDefault="006F5194" w:rsidP="001C2664">
      <w:pPr>
        <w:pStyle w:val="KUsmlouva-1rove"/>
        <w:numPr>
          <w:ilvl w:val="0"/>
          <w:numId w:val="13"/>
        </w:numPr>
        <w:spacing w:before="120" w:after="0"/>
        <w:ind w:left="567" w:hanging="567"/>
        <w:jc w:val="left"/>
        <w:rPr>
          <w:rFonts w:cs="Arial"/>
          <w:sz w:val="28"/>
        </w:rPr>
      </w:pPr>
      <w:r w:rsidRPr="009627D7">
        <w:rPr>
          <w:rFonts w:cs="Arial"/>
          <w:sz w:val="28"/>
        </w:rPr>
        <w:t>VYŠŠÍ MOC</w:t>
      </w:r>
    </w:p>
    <w:p w14:paraId="273C7ECC" w14:textId="77777777" w:rsidR="006F5194" w:rsidRPr="009627D7" w:rsidRDefault="006F5194" w:rsidP="001C2664">
      <w:pPr>
        <w:pStyle w:val="KUsmlouva-2rove"/>
        <w:numPr>
          <w:ilvl w:val="1"/>
          <w:numId w:val="13"/>
        </w:numPr>
        <w:spacing w:after="0"/>
        <w:ind w:left="567" w:hanging="567"/>
        <w:contextualSpacing/>
      </w:pPr>
      <w:r w:rsidRPr="009627D7">
        <w:t xml:space="preserve"> Za případy vyšší moci jsou považovány takové neobvyklé okolnosti, které brání trvale nebo dočasně plnění smlouvou stanovených povinností, které nastanou po nabytí účinnosti smlouvy a které </w:t>
      </w:r>
      <w:r w:rsidRPr="009627D7">
        <w:rPr>
          <w:b/>
        </w:rPr>
        <w:t xml:space="preserve">nemohly být ani objednatelem ani zhotovitelem objektivně předvídány nebo odvráceny. </w:t>
      </w:r>
      <w:r w:rsidRPr="009627D7">
        <w:t xml:space="preserve">Za případ vyšší moci nejsou považovány klimatické podmínky, jsou-li příznačné pro roční období, ve kterém je dílo nebo jeho příslušná část zhotovováno. V případě sporu, zda se jedná o klimatické podmínky pro příslušné období příznačné, mohou si strany vyžádat stanovisko </w:t>
      </w:r>
      <w:r w:rsidRPr="009627D7">
        <w:lastRenderedPageBreak/>
        <w:t>odborníka v příslušné oblasti, případně odborného institutu. Náklady na odborné posouzení uhradí ta ze smluvních stran, která nepříznivé klimatické podmínky tvrdí.</w:t>
      </w:r>
    </w:p>
    <w:p w14:paraId="56D90D28" w14:textId="77777777" w:rsidR="006F5194" w:rsidRPr="009627D7" w:rsidRDefault="006F5194" w:rsidP="001C2664">
      <w:pPr>
        <w:pStyle w:val="KUsmlouva-2rove"/>
        <w:numPr>
          <w:ilvl w:val="1"/>
          <w:numId w:val="13"/>
        </w:numPr>
        <w:spacing w:after="0"/>
        <w:ind w:left="567" w:hanging="567"/>
        <w:contextualSpacing/>
      </w:pPr>
      <w:r w:rsidRPr="009627D7">
        <w:t xml:space="preserve">Smluvní strana, které je tímto znemožněno plnění smluvních povinností, bude neprodleně informovat při vzniku takových okolností druhou smluvní stranu a předloží jí vhodné doklady příp. informace o tom, že tyto okolnosti mají podstatný vliv na plnění smluvních povinností. </w:t>
      </w:r>
    </w:p>
    <w:p w14:paraId="5FDAA872" w14:textId="77777777" w:rsidR="00502B0A" w:rsidRDefault="006F5194" w:rsidP="00BD14CD">
      <w:pPr>
        <w:pStyle w:val="KUsmlouva-2rove"/>
        <w:numPr>
          <w:ilvl w:val="1"/>
          <w:numId w:val="13"/>
        </w:numPr>
        <w:spacing w:after="0"/>
        <w:ind w:left="567" w:hanging="567"/>
        <w:contextualSpacing/>
      </w:pPr>
      <w:r w:rsidRPr="009627D7">
        <w:t xml:space="preserve">V případě, že působení vyšší moci trvá déle </w:t>
      </w:r>
      <w:r w:rsidRPr="009627D7">
        <w:rPr>
          <w:b/>
        </w:rPr>
        <w:t>než 90 dní</w:t>
      </w:r>
      <w:r w:rsidRPr="009627D7">
        <w:t xml:space="preserve">, vyjasní si obě smluvní strany další postup provádění díla, resp. změnu smluvních povinností, a uzavřou příslušný dodatek k této smlouvě. </w:t>
      </w:r>
      <w:r w:rsidR="00645A45" w:rsidRPr="009627D7">
        <w:t>Smluvní strany nejsou odpovědné za prodlení (tj. nehradí sankce, škody atd.) v případě, že prodlení je způsobeno v důsledku vyšší moci.</w:t>
      </w:r>
    </w:p>
    <w:p w14:paraId="627D1359" w14:textId="77777777" w:rsidR="00650BEA" w:rsidRPr="00BD14CD" w:rsidRDefault="00650BEA" w:rsidP="00650BEA">
      <w:pPr>
        <w:pStyle w:val="KUsmlouva-2rove"/>
        <w:numPr>
          <w:ilvl w:val="0"/>
          <w:numId w:val="0"/>
        </w:numPr>
        <w:spacing w:after="0"/>
        <w:ind w:left="567"/>
        <w:contextualSpacing/>
      </w:pPr>
    </w:p>
    <w:p w14:paraId="735C39C9" w14:textId="77777777" w:rsidR="006F5194" w:rsidRPr="009627D7" w:rsidRDefault="006F5194" w:rsidP="001C2664">
      <w:pPr>
        <w:pStyle w:val="KUsmlouva-1rove"/>
        <w:numPr>
          <w:ilvl w:val="0"/>
          <w:numId w:val="13"/>
        </w:numPr>
        <w:spacing w:before="120" w:after="0"/>
        <w:ind w:left="567" w:hanging="567"/>
        <w:jc w:val="left"/>
        <w:rPr>
          <w:rFonts w:cs="Arial"/>
          <w:sz w:val="28"/>
        </w:rPr>
      </w:pPr>
      <w:r w:rsidRPr="009627D7">
        <w:rPr>
          <w:rFonts w:cs="Arial"/>
          <w:sz w:val="28"/>
        </w:rPr>
        <w:t>ROZHODNÉ PRÁVO</w:t>
      </w:r>
    </w:p>
    <w:p w14:paraId="3421C8E9" w14:textId="38F12CBB" w:rsidR="006F5194" w:rsidRPr="009627D7" w:rsidRDefault="006F5194" w:rsidP="001C2664">
      <w:pPr>
        <w:pStyle w:val="KUsmlouva-2rove"/>
        <w:numPr>
          <w:ilvl w:val="1"/>
          <w:numId w:val="13"/>
        </w:numPr>
        <w:spacing w:after="0"/>
        <w:ind w:left="567" w:hanging="567"/>
        <w:contextualSpacing/>
      </w:pPr>
      <w:r w:rsidRPr="009627D7">
        <w:t>Smluvní vztah upravený touto smlouvou se řídí a vykládá dle zákonů účinných v České republice.</w:t>
      </w:r>
    </w:p>
    <w:p w14:paraId="0F2553E9" w14:textId="77777777" w:rsidR="00FA2946" w:rsidRPr="00650BEA" w:rsidRDefault="006F5194" w:rsidP="00BD14CD">
      <w:pPr>
        <w:pStyle w:val="KUsmlouva-2rove"/>
        <w:numPr>
          <w:ilvl w:val="1"/>
          <w:numId w:val="13"/>
        </w:numPr>
        <w:spacing w:after="0"/>
        <w:ind w:left="567" w:hanging="567"/>
        <w:contextualSpacing/>
        <w:rPr>
          <w:b/>
        </w:rPr>
      </w:pPr>
      <w:r w:rsidRPr="009627D7">
        <w:t>V souladu s § 1801 občansk</w:t>
      </w:r>
      <w:r w:rsidR="00A864BE" w:rsidRPr="009203A5">
        <w:t>ého</w:t>
      </w:r>
      <w:r w:rsidRPr="009627D7">
        <w:t xml:space="preserve"> zákoník</w:t>
      </w:r>
      <w:r w:rsidR="00A864BE" w:rsidRPr="009203A5">
        <w:t>u</w:t>
      </w:r>
      <w:r w:rsidR="009203A5">
        <w:t xml:space="preserve"> </w:t>
      </w:r>
      <w:r w:rsidRPr="009627D7">
        <w:t>se ve smluvním vztahu založeném touto smlouvou vylučuje použití § 1799 a § 1800 občanského zákoníku.</w:t>
      </w:r>
      <w:bookmarkStart w:id="30" w:name="_Ref58928459"/>
    </w:p>
    <w:p w14:paraId="2610CD24" w14:textId="77777777" w:rsidR="00650BEA" w:rsidRPr="00BD14CD" w:rsidRDefault="00650BEA" w:rsidP="00650BEA">
      <w:pPr>
        <w:pStyle w:val="KUsmlouva-2rove"/>
        <w:numPr>
          <w:ilvl w:val="0"/>
          <w:numId w:val="0"/>
        </w:numPr>
        <w:spacing w:after="0"/>
        <w:ind w:left="567"/>
        <w:contextualSpacing/>
        <w:rPr>
          <w:b/>
        </w:rPr>
      </w:pPr>
    </w:p>
    <w:bookmarkEnd w:id="30"/>
    <w:p w14:paraId="6D9A9A18" w14:textId="77777777" w:rsidR="006F5194" w:rsidRPr="009627D7" w:rsidRDefault="006F5194" w:rsidP="001C2664">
      <w:pPr>
        <w:pStyle w:val="KUsmlouva-1rove"/>
        <w:numPr>
          <w:ilvl w:val="0"/>
          <w:numId w:val="13"/>
        </w:numPr>
        <w:spacing w:before="120" w:after="0"/>
        <w:ind w:left="567" w:hanging="567"/>
        <w:jc w:val="left"/>
        <w:rPr>
          <w:rFonts w:cs="Arial"/>
          <w:sz w:val="28"/>
        </w:rPr>
      </w:pPr>
      <w:r w:rsidRPr="009627D7">
        <w:rPr>
          <w:rFonts w:cs="Arial"/>
          <w:sz w:val="28"/>
        </w:rPr>
        <w:t>ZÁVĚREČNÁ USTANOVENÍ</w:t>
      </w:r>
    </w:p>
    <w:p w14:paraId="5F167783" w14:textId="77777777" w:rsidR="006F5194" w:rsidRPr="009627D7" w:rsidRDefault="006F5194" w:rsidP="001C2664">
      <w:pPr>
        <w:pStyle w:val="KUsmlouva-2rove"/>
        <w:numPr>
          <w:ilvl w:val="1"/>
          <w:numId w:val="13"/>
        </w:numPr>
        <w:spacing w:after="0"/>
        <w:ind w:left="567" w:hanging="567"/>
        <w:contextualSpacing/>
        <w:rPr>
          <w:b/>
          <w:szCs w:val="22"/>
        </w:rPr>
      </w:pPr>
      <w:r w:rsidRPr="009627D7">
        <w:rPr>
          <w:szCs w:val="22"/>
        </w:rPr>
        <w:t xml:space="preserve">Smluvní strany se dohodly, že </w:t>
      </w:r>
      <w:r w:rsidR="00C92191" w:rsidRPr="009627D7">
        <w:rPr>
          <w:szCs w:val="22"/>
        </w:rPr>
        <w:t>objednatel</w:t>
      </w:r>
      <w:r w:rsidRPr="009627D7">
        <w:rPr>
          <w:szCs w:val="22"/>
        </w:rPr>
        <w:t xml:space="preserve"> v zákonné lhůtě odešle smlouvu k řádnému uveřejnění do registru smluv vedeného </w:t>
      </w:r>
      <w:r w:rsidR="008A2361" w:rsidRPr="009627D7">
        <w:rPr>
          <w:szCs w:val="22"/>
        </w:rPr>
        <w:t>Digitální a informační agenturou (DIA)</w:t>
      </w:r>
      <w:r w:rsidRPr="009627D7">
        <w:rPr>
          <w:szCs w:val="22"/>
        </w:rPr>
        <w:t>.</w:t>
      </w:r>
    </w:p>
    <w:p w14:paraId="7BF3D2E6" w14:textId="77777777" w:rsidR="006F5194" w:rsidRPr="009627D7" w:rsidRDefault="006F5194" w:rsidP="001C2664">
      <w:pPr>
        <w:pStyle w:val="KUsmlouva-2rove"/>
        <w:numPr>
          <w:ilvl w:val="1"/>
          <w:numId w:val="13"/>
        </w:numPr>
        <w:spacing w:after="0"/>
        <w:ind w:left="567" w:hanging="567"/>
        <w:contextualSpacing/>
        <w:rPr>
          <w:b/>
          <w:szCs w:val="22"/>
        </w:rPr>
      </w:pPr>
      <w:r w:rsidRPr="009627D7">
        <w:rPr>
          <w:szCs w:val="22"/>
        </w:rPr>
        <w:t xml:space="preserve">Zhotovitel </w:t>
      </w:r>
      <w:r w:rsidRPr="009627D7">
        <w:rPr>
          <w:b/>
          <w:szCs w:val="22"/>
        </w:rPr>
        <w:t>nesmí převádět</w:t>
      </w:r>
      <w:r w:rsidRPr="009627D7">
        <w:rPr>
          <w:szCs w:val="22"/>
        </w:rPr>
        <w:t xml:space="preserve"> plně ani zčásti své </w:t>
      </w:r>
      <w:r w:rsidRPr="009627D7">
        <w:rPr>
          <w:b/>
          <w:szCs w:val="22"/>
        </w:rPr>
        <w:t>závazky ani práva a povinnosti</w:t>
      </w:r>
      <w:r w:rsidRPr="009627D7">
        <w:rPr>
          <w:szCs w:val="22"/>
        </w:rPr>
        <w:t>, které má plnit podle této smlouvy, aniž by předem obdržel od objednatele písemný souhlas s převodem. To se netýká práv a povinností vyplývajících ze Smluv o dílo uzavřených mezi zhotovitelem a jeho poddodavateli díla.</w:t>
      </w:r>
    </w:p>
    <w:p w14:paraId="53EEBA7D" w14:textId="77777777" w:rsidR="006661E3" w:rsidRDefault="006661E3" w:rsidP="00003EF8">
      <w:pPr>
        <w:pStyle w:val="KUsmlouva-2rove"/>
        <w:numPr>
          <w:ilvl w:val="1"/>
          <w:numId w:val="13"/>
        </w:numPr>
        <w:spacing w:after="0"/>
        <w:ind w:left="567" w:hanging="567"/>
        <w:contextualSpacing/>
        <w:rPr>
          <w:szCs w:val="22"/>
        </w:rPr>
      </w:pPr>
      <w:r w:rsidRPr="00003EF8">
        <w:rPr>
          <w:szCs w:val="22"/>
        </w:rPr>
        <w:t>Zhotovitel je povinen uchovávat veškerou dokumentaci související s realizací projektu včetně účetních dokladů minimálně do 31.12.2035. Pokud je v českých právních předpisech stanovena lhůta delší, musí ji zhotovitel použít.</w:t>
      </w:r>
    </w:p>
    <w:p w14:paraId="08752DD9" w14:textId="4C5C1791" w:rsidR="00B52603" w:rsidRPr="00003EF8" w:rsidRDefault="006661E3" w:rsidP="00E149DB">
      <w:pPr>
        <w:pStyle w:val="KUsmlouva-2rove"/>
        <w:numPr>
          <w:ilvl w:val="0"/>
          <w:numId w:val="0"/>
        </w:numPr>
        <w:spacing w:after="0"/>
        <w:ind w:left="567"/>
        <w:contextualSpacing/>
        <w:rPr>
          <w:szCs w:val="22"/>
        </w:rPr>
      </w:pPr>
      <w:r w:rsidRPr="00003EF8">
        <w:rPr>
          <w:szCs w:val="22"/>
        </w:rPr>
        <w:t>Zhotovitel je povinen minimálně do 31.12.2035 poskytovat požadované informace a dokumentaci související s realizací projektu zaměstnancům nebo zmocněncům pověřených orgánů (</w:t>
      </w:r>
      <w:del w:id="31" w:author="Mišurcová Iveta" w:date="2025-01-30T12:31:00Z">
        <w:r w:rsidRPr="00003EF8" w:rsidDel="00283DC1">
          <w:rPr>
            <w:szCs w:val="22"/>
          </w:rPr>
          <w:delText>CRR</w:delText>
        </w:r>
      </w:del>
      <w:ins w:id="32" w:author="Mišurcová Iveta" w:date="2025-01-30T12:31:00Z">
        <w:r w:rsidR="00283DC1">
          <w:rPr>
            <w:szCs w:val="22"/>
          </w:rPr>
          <w:t>SFDI</w:t>
        </w:r>
      </w:ins>
      <w:bookmarkStart w:id="33" w:name="_GoBack"/>
      <w:bookmarkEnd w:id="33"/>
      <w:r w:rsidRPr="00003EF8">
        <w:rPr>
          <w:szCs w:val="22"/>
        </w:rPr>
        <w:t>, MMR, MF, Evropské komise, Evropského účetního dvora, Nejvyššího kontrolního úřadu, příslušného orgánu finanční správy a dalším oprávněných orgánů státní správy) a je povinen vytvořit výše uvedeným osobám podmínky k provedení kontroly vztahující se k realizaci projektu a poskytnout jim při provádění kontroly součinnost.</w:t>
      </w:r>
    </w:p>
    <w:p w14:paraId="126C888B" w14:textId="77777777" w:rsidR="00884931" w:rsidRPr="003124A1" w:rsidRDefault="00EF0864" w:rsidP="00884931">
      <w:pPr>
        <w:pStyle w:val="KUsmlouva-2rove"/>
        <w:numPr>
          <w:ilvl w:val="1"/>
          <w:numId w:val="13"/>
        </w:numPr>
        <w:spacing w:after="0"/>
        <w:ind w:left="567" w:hanging="567"/>
        <w:contextualSpacing/>
      </w:pPr>
      <w:r w:rsidRPr="003124A1">
        <w:rPr>
          <w:w w:val="0"/>
        </w:rPr>
        <w:t xml:space="preserve">Tato </w:t>
      </w:r>
      <w:r w:rsidR="00F11C9E" w:rsidRPr="003124A1">
        <w:rPr>
          <w:w w:val="0"/>
        </w:rPr>
        <w:t xml:space="preserve">smlouva je vyhotovena </w:t>
      </w:r>
      <w:r w:rsidRPr="003124A1">
        <w:rPr>
          <w:w w:val="0"/>
        </w:rPr>
        <w:t>v elektronické podobě, přičemž obě smluvní strany obdrží její elektronický originál</w:t>
      </w:r>
      <w:r w:rsidR="00F11C9E" w:rsidRPr="003124A1">
        <w:rPr>
          <w:w w:val="0"/>
        </w:rPr>
        <w:t>. Smlouva je platná dnem připojení platného uznávaného elektronického</w:t>
      </w:r>
      <w:r w:rsidRPr="003124A1">
        <w:rPr>
          <w:w w:val="0"/>
        </w:rPr>
        <w:t xml:space="preserve">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w:t>
      </w:r>
      <w:r w:rsidR="0041744E" w:rsidRPr="003124A1">
        <w:rPr>
          <w:w w:val="0"/>
        </w:rPr>
        <w:br/>
      </w:r>
      <w:r w:rsidRPr="003124A1">
        <w:rPr>
          <w:w w:val="0"/>
        </w:rPr>
        <w:t>v souhrnu smlouvu), a to oběma smluvními stranami.</w:t>
      </w:r>
    </w:p>
    <w:p w14:paraId="68BF0480" w14:textId="77777777" w:rsidR="00884931" w:rsidRPr="008D22A9" w:rsidRDefault="00884931" w:rsidP="00884931">
      <w:pPr>
        <w:pStyle w:val="KUsmlouva-2rove"/>
        <w:numPr>
          <w:ilvl w:val="1"/>
          <w:numId w:val="13"/>
        </w:numPr>
        <w:spacing w:after="0"/>
        <w:ind w:left="567" w:hanging="567"/>
        <w:contextualSpacing/>
      </w:pPr>
      <w:r w:rsidRPr="003124A1">
        <w:rPr>
          <w:bCs/>
          <w:iCs/>
        </w:rPr>
        <w:t>S odkazem na zákon č. 340/2015 Sb., o zvláštních podmínkách účinnosti n</w:t>
      </w:r>
      <w:r w:rsidRPr="008D22A9">
        <w:rPr>
          <w:bCs/>
          <w:iCs/>
        </w:rPr>
        <w:t>ě</w:t>
      </w:r>
      <w:r w:rsidRPr="003124A1">
        <w:rPr>
          <w:bCs/>
          <w:iCs/>
        </w:rPr>
        <w:t>kterých smluv,</w:t>
      </w:r>
      <w:r w:rsidRPr="008D22A9">
        <w:rPr>
          <w:bCs/>
          <w:iCs/>
        </w:rPr>
        <w:t xml:space="preserve"> </w:t>
      </w:r>
      <w:r w:rsidRPr="003124A1">
        <w:rPr>
          <w:bCs/>
          <w:iCs/>
        </w:rPr>
        <w:t>uve</w:t>
      </w:r>
      <w:r w:rsidRPr="008D22A9">
        <w:rPr>
          <w:bCs/>
          <w:iCs/>
        </w:rPr>
        <w:t>ř</w:t>
      </w:r>
      <w:r w:rsidRPr="003124A1">
        <w:rPr>
          <w:bCs/>
          <w:iCs/>
        </w:rPr>
        <w:t>ej</w:t>
      </w:r>
      <w:r w:rsidRPr="008D22A9">
        <w:rPr>
          <w:bCs/>
          <w:iCs/>
        </w:rPr>
        <w:t>ň</w:t>
      </w:r>
      <w:r w:rsidRPr="003124A1">
        <w:rPr>
          <w:bCs/>
          <w:iCs/>
        </w:rPr>
        <w:t>ování t</w:t>
      </w:r>
      <w:r w:rsidRPr="008D22A9">
        <w:rPr>
          <w:bCs/>
          <w:iCs/>
        </w:rPr>
        <w:t>ě</w:t>
      </w:r>
      <w:r w:rsidRPr="003124A1">
        <w:rPr>
          <w:bCs/>
          <w:iCs/>
        </w:rPr>
        <w:t>chto smluv a o registru smluv (zákon o registru smluv), ve zn</w:t>
      </w:r>
      <w:r w:rsidRPr="008D22A9">
        <w:rPr>
          <w:bCs/>
          <w:iCs/>
        </w:rPr>
        <w:t>ě</w:t>
      </w:r>
      <w:r w:rsidRPr="003124A1">
        <w:rPr>
          <w:bCs/>
          <w:iCs/>
        </w:rPr>
        <w:t>ní pozd</w:t>
      </w:r>
      <w:r w:rsidRPr="008D22A9">
        <w:rPr>
          <w:bCs/>
          <w:iCs/>
        </w:rPr>
        <w:t>ě</w:t>
      </w:r>
      <w:r w:rsidRPr="003124A1">
        <w:rPr>
          <w:bCs/>
          <w:iCs/>
        </w:rPr>
        <w:t>jších</w:t>
      </w:r>
      <w:r w:rsidRPr="008D22A9">
        <w:rPr>
          <w:bCs/>
          <w:iCs/>
        </w:rPr>
        <w:t xml:space="preserve"> </w:t>
      </w:r>
      <w:r w:rsidRPr="003124A1">
        <w:rPr>
          <w:bCs/>
          <w:iCs/>
        </w:rPr>
        <w:t>p</w:t>
      </w:r>
      <w:r w:rsidRPr="008D22A9">
        <w:rPr>
          <w:bCs/>
          <w:iCs/>
        </w:rPr>
        <w:t>ř</w:t>
      </w:r>
      <w:r w:rsidRPr="003124A1">
        <w:rPr>
          <w:bCs/>
          <w:iCs/>
        </w:rPr>
        <w:t>edpis</w:t>
      </w:r>
      <w:r w:rsidRPr="008D22A9">
        <w:rPr>
          <w:bCs/>
          <w:iCs/>
        </w:rPr>
        <w:t>ů</w:t>
      </w:r>
      <w:r w:rsidRPr="003124A1">
        <w:rPr>
          <w:bCs/>
          <w:iCs/>
        </w:rPr>
        <w:t>, se smluvní strany dohodly, že tuto smlouvu uve</w:t>
      </w:r>
      <w:r w:rsidRPr="008D22A9">
        <w:rPr>
          <w:bCs/>
          <w:iCs/>
        </w:rPr>
        <w:t>ř</w:t>
      </w:r>
      <w:r w:rsidRPr="003124A1">
        <w:rPr>
          <w:bCs/>
          <w:iCs/>
        </w:rPr>
        <w:t>ejní v registru smluv za podmínek</w:t>
      </w:r>
      <w:r w:rsidRPr="008D22A9">
        <w:rPr>
          <w:bCs/>
          <w:iCs/>
        </w:rPr>
        <w:t xml:space="preserve"> </w:t>
      </w:r>
      <w:r w:rsidRPr="003124A1">
        <w:rPr>
          <w:bCs/>
          <w:iCs/>
        </w:rPr>
        <w:t>stanovených uvedeným zákonem, m</w:t>
      </w:r>
      <w:r w:rsidRPr="008D22A9">
        <w:rPr>
          <w:bCs/>
          <w:iCs/>
        </w:rPr>
        <w:t>ě</w:t>
      </w:r>
      <w:r w:rsidRPr="003124A1">
        <w:rPr>
          <w:bCs/>
          <w:iCs/>
        </w:rPr>
        <w:t>sto Krom</w:t>
      </w:r>
      <w:r w:rsidRPr="008D22A9">
        <w:rPr>
          <w:bCs/>
          <w:iCs/>
        </w:rPr>
        <w:t>ěř</w:t>
      </w:r>
      <w:r w:rsidRPr="003124A1">
        <w:rPr>
          <w:bCs/>
          <w:iCs/>
        </w:rPr>
        <w:t>íž. Smluvní strany prohlašují, že skute</w:t>
      </w:r>
      <w:r w:rsidRPr="008D22A9">
        <w:rPr>
          <w:bCs/>
          <w:iCs/>
        </w:rPr>
        <w:t>č</w:t>
      </w:r>
      <w:r w:rsidRPr="003124A1">
        <w:rPr>
          <w:bCs/>
          <w:iCs/>
        </w:rPr>
        <w:t>nosti</w:t>
      </w:r>
      <w:r w:rsidRPr="008D22A9">
        <w:rPr>
          <w:bCs/>
          <w:iCs/>
        </w:rPr>
        <w:t xml:space="preserve"> </w:t>
      </w:r>
      <w:r w:rsidRPr="003124A1">
        <w:rPr>
          <w:bCs/>
          <w:iCs/>
        </w:rPr>
        <w:t>uvedené v této smlouv</w:t>
      </w:r>
      <w:r w:rsidRPr="008D22A9">
        <w:rPr>
          <w:bCs/>
          <w:iCs/>
        </w:rPr>
        <w:t xml:space="preserve">ě </w:t>
      </w:r>
      <w:r w:rsidRPr="003124A1">
        <w:rPr>
          <w:bCs/>
          <w:iCs/>
        </w:rPr>
        <w:t xml:space="preserve">nepovažují za obchodní tajemství ve smyslu </w:t>
      </w:r>
      <w:proofErr w:type="spellStart"/>
      <w:r w:rsidRPr="003124A1">
        <w:rPr>
          <w:bCs/>
          <w:iCs/>
        </w:rPr>
        <w:t>ust</w:t>
      </w:r>
      <w:proofErr w:type="spellEnd"/>
      <w:r w:rsidRPr="003124A1">
        <w:rPr>
          <w:bCs/>
          <w:iCs/>
        </w:rPr>
        <w:t>. § 504 ob</w:t>
      </w:r>
      <w:r w:rsidRPr="008D22A9">
        <w:rPr>
          <w:bCs/>
          <w:iCs/>
        </w:rPr>
        <w:t>č</w:t>
      </w:r>
      <w:r w:rsidRPr="003124A1">
        <w:rPr>
          <w:bCs/>
          <w:iCs/>
        </w:rPr>
        <w:t>anského</w:t>
      </w:r>
      <w:r w:rsidRPr="008D22A9">
        <w:rPr>
          <w:bCs/>
          <w:iCs/>
        </w:rPr>
        <w:t xml:space="preserve"> </w:t>
      </w:r>
      <w:r w:rsidRPr="003124A1">
        <w:rPr>
          <w:bCs/>
          <w:iCs/>
        </w:rPr>
        <w:t>zákoníku a ud</w:t>
      </w:r>
      <w:r w:rsidRPr="008D22A9">
        <w:rPr>
          <w:bCs/>
          <w:iCs/>
        </w:rPr>
        <w:t>ě</w:t>
      </w:r>
      <w:r w:rsidRPr="003124A1">
        <w:rPr>
          <w:bCs/>
          <w:iCs/>
        </w:rPr>
        <w:t>lují svolení k jejich užití a uve</w:t>
      </w:r>
      <w:r w:rsidRPr="008D22A9">
        <w:rPr>
          <w:bCs/>
          <w:iCs/>
        </w:rPr>
        <w:t>ř</w:t>
      </w:r>
      <w:r w:rsidRPr="003124A1">
        <w:rPr>
          <w:bCs/>
          <w:iCs/>
        </w:rPr>
        <w:t>ejn</w:t>
      </w:r>
      <w:r w:rsidRPr="008D22A9">
        <w:rPr>
          <w:bCs/>
          <w:iCs/>
        </w:rPr>
        <w:t>ě</w:t>
      </w:r>
      <w:r w:rsidRPr="003124A1">
        <w:rPr>
          <w:bCs/>
          <w:iCs/>
        </w:rPr>
        <w:t>ní bez ustanovení jakýchkoliv dalších</w:t>
      </w:r>
      <w:r w:rsidRPr="008D22A9">
        <w:t xml:space="preserve"> </w:t>
      </w:r>
      <w:r w:rsidRPr="008D22A9">
        <w:rPr>
          <w:bCs/>
          <w:iCs/>
        </w:rPr>
        <w:t>podmínek.</w:t>
      </w:r>
    </w:p>
    <w:p w14:paraId="031C91B3" w14:textId="77777777" w:rsidR="00884931" w:rsidRPr="003124A1" w:rsidRDefault="00884931" w:rsidP="00884931">
      <w:pPr>
        <w:pStyle w:val="KUsmlouva-2rove"/>
        <w:numPr>
          <w:ilvl w:val="1"/>
          <w:numId w:val="13"/>
        </w:numPr>
        <w:spacing w:after="0"/>
        <w:ind w:left="567" w:hanging="567"/>
        <w:contextualSpacing/>
      </w:pPr>
      <w:r w:rsidRPr="003124A1">
        <w:rPr>
          <w:bCs/>
          <w:iCs/>
        </w:rPr>
        <w:t>Tato smlouva nabývá ú</w:t>
      </w:r>
      <w:r w:rsidRPr="008D22A9">
        <w:rPr>
          <w:bCs/>
          <w:iCs/>
        </w:rPr>
        <w:t>č</w:t>
      </w:r>
      <w:r w:rsidRPr="003124A1">
        <w:rPr>
          <w:bCs/>
          <w:iCs/>
        </w:rPr>
        <w:t>innosti dnem jejího uve</w:t>
      </w:r>
      <w:r w:rsidRPr="008D22A9">
        <w:rPr>
          <w:bCs/>
          <w:iCs/>
        </w:rPr>
        <w:t>ř</w:t>
      </w:r>
      <w:r w:rsidRPr="003124A1">
        <w:rPr>
          <w:bCs/>
          <w:iCs/>
        </w:rPr>
        <w:t>ejn</w:t>
      </w:r>
      <w:r w:rsidRPr="008D22A9">
        <w:rPr>
          <w:bCs/>
          <w:iCs/>
        </w:rPr>
        <w:t>ě</w:t>
      </w:r>
      <w:r w:rsidRPr="003124A1">
        <w:rPr>
          <w:bCs/>
          <w:iCs/>
        </w:rPr>
        <w:t>ní v registru smluv</w:t>
      </w:r>
      <w:r w:rsidRPr="008D22A9">
        <w:rPr>
          <w:bCs/>
          <w:iCs/>
        </w:rPr>
        <w:t xml:space="preserve"> </w:t>
      </w:r>
      <w:r w:rsidRPr="003124A1">
        <w:rPr>
          <w:bCs/>
          <w:iCs/>
        </w:rPr>
        <w:t xml:space="preserve">dle zákona </w:t>
      </w:r>
      <w:r w:rsidRPr="008D22A9">
        <w:rPr>
          <w:bCs/>
          <w:iCs/>
        </w:rPr>
        <w:t>č</w:t>
      </w:r>
      <w:r w:rsidRPr="003124A1">
        <w:rPr>
          <w:bCs/>
          <w:iCs/>
        </w:rPr>
        <w:t>. 340/2015 Sb., o zvláštních podmínkách ú</w:t>
      </w:r>
      <w:r w:rsidRPr="008D22A9">
        <w:rPr>
          <w:bCs/>
          <w:iCs/>
        </w:rPr>
        <w:t>č</w:t>
      </w:r>
      <w:r w:rsidRPr="003124A1">
        <w:rPr>
          <w:bCs/>
          <w:iCs/>
        </w:rPr>
        <w:t>innosti n</w:t>
      </w:r>
      <w:r w:rsidRPr="008D22A9">
        <w:rPr>
          <w:bCs/>
          <w:iCs/>
        </w:rPr>
        <w:t>ě</w:t>
      </w:r>
      <w:r w:rsidRPr="003124A1">
        <w:rPr>
          <w:bCs/>
          <w:iCs/>
        </w:rPr>
        <w:t>kterých smluv, uve</w:t>
      </w:r>
      <w:r w:rsidRPr="008D22A9">
        <w:rPr>
          <w:bCs/>
          <w:iCs/>
        </w:rPr>
        <w:t>ř</w:t>
      </w:r>
      <w:r w:rsidRPr="003124A1">
        <w:rPr>
          <w:bCs/>
          <w:iCs/>
        </w:rPr>
        <w:t>ej</w:t>
      </w:r>
      <w:r w:rsidRPr="008D22A9">
        <w:rPr>
          <w:bCs/>
          <w:iCs/>
        </w:rPr>
        <w:t>ň</w:t>
      </w:r>
      <w:r w:rsidRPr="003124A1">
        <w:rPr>
          <w:bCs/>
          <w:iCs/>
        </w:rPr>
        <w:t>ování</w:t>
      </w:r>
      <w:r w:rsidRPr="008D22A9">
        <w:t xml:space="preserve"> </w:t>
      </w:r>
      <w:r w:rsidRPr="008D22A9">
        <w:rPr>
          <w:bCs/>
          <w:iCs/>
        </w:rPr>
        <w:t>tě</w:t>
      </w:r>
      <w:r w:rsidRPr="003124A1">
        <w:rPr>
          <w:bCs/>
          <w:iCs/>
        </w:rPr>
        <w:t>chto smluv a o registru smluv (zákon o registru smluv), ve znění pozdějších předpisů</w:t>
      </w:r>
      <w:r w:rsidR="00A63142">
        <w:rPr>
          <w:bCs/>
          <w:iCs/>
        </w:rPr>
        <w:t>.</w:t>
      </w:r>
    </w:p>
    <w:p w14:paraId="7A0E226B" w14:textId="40740027" w:rsidR="00C92191" w:rsidRPr="003124A1" w:rsidRDefault="00C92191" w:rsidP="001C2664">
      <w:pPr>
        <w:pStyle w:val="KUsmlouva-2rove"/>
        <w:numPr>
          <w:ilvl w:val="1"/>
          <w:numId w:val="13"/>
        </w:numPr>
        <w:spacing w:after="0"/>
        <w:ind w:left="567" w:hanging="567"/>
        <w:contextualSpacing/>
        <w:rPr>
          <w:szCs w:val="22"/>
        </w:rPr>
      </w:pPr>
      <w:r w:rsidRPr="003124A1">
        <w:rPr>
          <w:szCs w:val="22"/>
        </w:rPr>
        <w:t xml:space="preserve">Zhotovitel souhlasí s případným uveřejněním podmínek, za jakých byla smlouva uzavřena v rozsahu dle </w:t>
      </w:r>
      <w:r w:rsidR="003A41D1" w:rsidRPr="003124A1">
        <w:rPr>
          <w:szCs w:val="22"/>
        </w:rPr>
        <w:t>ZZVZ</w:t>
      </w:r>
      <w:r w:rsidRPr="003124A1">
        <w:rPr>
          <w:szCs w:val="22"/>
        </w:rPr>
        <w:t>, zákona č. 340/2015 Sb., o registru smluv, v</w:t>
      </w:r>
      <w:r w:rsidR="00281B01">
        <w:rPr>
          <w:szCs w:val="22"/>
        </w:rPr>
        <w:t>e znění pozdějších předpisů</w:t>
      </w:r>
      <w:r w:rsidRPr="003124A1">
        <w:rPr>
          <w:szCs w:val="22"/>
        </w:rPr>
        <w:t xml:space="preserve"> a zákona č. 106/1999 Sb., o svobodném přístupu k informacím, v</w:t>
      </w:r>
      <w:r w:rsidR="00281B01">
        <w:rPr>
          <w:szCs w:val="22"/>
        </w:rPr>
        <w:t>e znění pozdějších předpisů</w:t>
      </w:r>
      <w:r w:rsidRPr="003124A1">
        <w:rPr>
          <w:szCs w:val="22"/>
        </w:rPr>
        <w:t>.</w:t>
      </w:r>
    </w:p>
    <w:p w14:paraId="0B4B4B07" w14:textId="77777777" w:rsidR="006F5194" w:rsidRPr="003124A1" w:rsidRDefault="006F5194" w:rsidP="001C2664">
      <w:pPr>
        <w:pStyle w:val="KUsmlouva-2rove"/>
        <w:numPr>
          <w:ilvl w:val="1"/>
          <w:numId w:val="13"/>
        </w:numPr>
        <w:spacing w:after="0"/>
        <w:ind w:left="567" w:hanging="567"/>
        <w:contextualSpacing/>
        <w:rPr>
          <w:b/>
          <w:szCs w:val="22"/>
        </w:rPr>
      </w:pPr>
      <w:r w:rsidRPr="003124A1">
        <w:rPr>
          <w:szCs w:val="22"/>
        </w:rPr>
        <w:t>Obě strany prohlašují, že došlo k dohodě o celém rozsahu této smlouvy.</w:t>
      </w:r>
    </w:p>
    <w:p w14:paraId="628A022A" w14:textId="77777777" w:rsidR="006F5194" w:rsidRPr="003124A1" w:rsidRDefault="006F5194" w:rsidP="001C2664">
      <w:pPr>
        <w:pStyle w:val="KUsmlouva-2rove"/>
        <w:numPr>
          <w:ilvl w:val="1"/>
          <w:numId w:val="13"/>
        </w:numPr>
        <w:spacing w:after="0"/>
        <w:ind w:left="567" w:hanging="567"/>
        <w:contextualSpacing/>
        <w:rPr>
          <w:b/>
          <w:szCs w:val="22"/>
        </w:rPr>
      </w:pPr>
      <w:bookmarkStart w:id="34" w:name="_Toc527338719"/>
      <w:r w:rsidRPr="003124A1">
        <w:rPr>
          <w:szCs w:val="22"/>
        </w:rPr>
        <w:t>Dnem podpisu této smlouvy pozbývají platnosti všechna předchozí písemná i ústní ujednání smluvních stran vztahující se k dílu.</w:t>
      </w:r>
      <w:bookmarkEnd w:id="34"/>
    </w:p>
    <w:p w14:paraId="6381EF0E" w14:textId="77777777" w:rsidR="006F5194" w:rsidRPr="003124A1" w:rsidRDefault="006F5194" w:rsidP="00650BEA">
      <w:pPr>
        <w:pStyle w:val="KUsmlouva-2rove"/>
        <w:numPr>
          <w:ilvl w:val="1"/>
          <w:numId w:val="13"/>
        </w:numPr>
        <w:spacing w:after="0"/>
        <w:ind w:left="709" w:hanging="709"/>
        <w:contextualSpacing/>
        <w:rPr>
          <w:b/>
          <w:szCs w:val="22"/>
        </w:rPr>
      </w:pPr>
      <w:r w:rsidRPr="003124A1">
        <w:rPr>
          <w:szCs w:val="22"/>
        </w:rPr>
        <w:t xml:space="preserve">Případná neplatnost některého ustanovení této smlouvy nemá za následek neplatnost ostatních ustanovení. </w:t>
      </w:r>
    </w:p>
    <w:p w14:paraId="0ABCD836" w14:textId="77777777" w:rsidR="006652C7" w:rsidRPr="00AC2ADF" w:rsidRDefault="006F5194" w:rsidP="00650BEA">
      <w:pPr>
        <w:pStyle w:val="KUsmlouva-2rove"/>
        <w:numPr>
          <w:ilvl w:val="1"/>
          <w:numId w:val="13"/>
        </w:numPr>
        <w:spacing w:after="0"/>
        <w:ind w:left="709" w:hanging="709"/>
        <w:contextualSpacing/>
        <w:rPr>
          <w:b/>
          <w:szCs w:val="22"/>
        </w:rPr>
      </w:pPr>
      <w:r w:rsidRPr="003124A1">
        <w:rPr>
          <w:szCs w:val="22"/>
        </w:rPr>
        <w:lastRenderedPageBreak/>
        <w:t xml:space="preserve">Objednatel i zhotovitel potvrzují správnost svých údajů, které jsou uvedeny v čl. 1. této smlouvy. V případě, že dojde v průběhu smluvního vztahu ke změnám uvedených údajů, zavazují se </w:t>
      </w:r>
      <w:r w:rsidRPr="00CA5138">
        <w:rPr>
          <w:szCs w:val="22"/>
        </w:rPr>
        <w:t xml:space="preserve">strany </w:t>
      </w:r>
      <w:r w:rsidRPr="00AC2ADF">
        <w:rPr>
          <w:szCs w:val="22"/>
        </w:rPr>
        <w:t>oznámit druhé straně bez zbytečného odkladu aktualizaci těchto údajů.</w:t>
      </w:r>
    </w:p>
    <w:p w14:paraId="0A1BDA48" w14:textId="7C365E58" w:rsidR="009206E6" w:rsidRPr="00E149DB" w:rsidRDefault="009206E6" w:rsidP="00650BEA">
      <w:pPr>
        <w:widowControl w:val="0"/>
        <w:numPr>
          <w:ilvl w:val="1"/>
          <w:numId w:val="13"/>
        </w:numPr>
        <w:adjustRightInd w:val="0"/>
        <w:ind w:left="709" w:hanging="709"/>
        <w:contextualSpacing/>
        <w:jc w:val="both"/>
        <w:textAlignment w:val="baseline"/>
        <w:rPr>
          <w:rFonts w:ascii="Arial" w:hAnsi="Arial" w:cs="Arial"/>
          <w:szCs w:val="22"/>
        </w:rPr>
      </w:pPr>
      <w:r w:rsidRPr="001E0299">
        <w:rPr>
          <w:rFonts w:ascii="Arial" w:hAnsi="Arial" w:cs="Arial"/>
          <w:szCs w:val="22"/>
        </w:rPr>
        <w:t xml:space="preserve">Tato smlouva byla schválena Radou města Kroměříž, na svém </w:t>
      </w:r>
      <w:r w:rsidRPr="00CB0925">
        <w:rPr>
          <w:rFonts w:ascii="Arial" w:hAnsi="Arial" w:cs="Arial"/>
          <w:szCs w:val="22"/>
          <w:highlight w:val="lightGray"/>
        </w:rPr>
        <w:t>XX.</w:t>
      </w:r>
      <w:r w:rsidRPr="001E0299">
        <w:rPr>
          <w:rFonts w:ascii="Arial" w:hAnsi="Arial" w:cs="Arial"/>
          <w:szCs w:val="22"/>
        </w:rPr>
        <w:t xml:space="preserve"> jednání, dne </w:t>
      </w:r>
      <w:r w:rsidRPr="00CB0925">
        <w:rPr>
          <w:rFonts w:ascii="Arial" w:hAnsi="Arial" w:cs="Arial"/>
          <w:szCs w:val="22"/>
          <w:highlight w:val="lightGray"/>
        </w:rPr>
        <w:t>XX.XX.202</w:t>
      </w:r>
      <w:r w:rsidR="00F4521C">
        <w:rPr>
          <w:rFonts w:ascii="Arial" w:hAnsi="Arial" w:cs="Arial"/>
          <w:szCs w:val="22"/>
          <w:highlight w:val="lightGray"/>
        </w:rPr>
        <w:t>5</w:t>
      </w:r>
      <w:r w:rsidRPr="001E0299">
        <w:rPr>
          <w:rFonts w:ascii="Arial" w:hAnsi="Arial" w:cs="Arial"/>
          <w:szCs w:val="22"/>
        </w:rPr>
        <w:t xml:space="preserve">, pod číslem usnesení </w:t>
      </w:r>
      <w:r w:rsidRPr="00CB0925">
        <w:rPr>
          <w:rFonts w:ascii="Arial" w:hAnsi="Arial" w:cs="Arial"/>
          <w:szCs w:val="22"/>
          <w:highlight w:val="lightGray"/>
        </w:rPr>
        <w:t>………………</w:t>
      </w:r>
    </w:p>
    <w:p w14:paraId="18FB1215" w14:textId="77777777" w:rsidR="007F5CD3" w:rsidRDefault="007F5CD3" w:rsidP="00654D89">
      <w:pPr>
        <w:spacing w:before="120"/>
        <w:contextualSpacing/>
        <w:rPr>
          <w:rFonts w:ascii="Arial" w:hAnsi="Arial" w:cs="Arial"/>
          <w:szCs w:val="22"/>
        </w:rPr>
      </w:pPr>
    </w:p>
    <w:p w14:paraId="72F15E15" w14:textId="77777777" w:rsidR="00AC2ADF" w:rsidRDefault="00AC2ADF" w:rsidP="00654D89">
      <w:pPr>
        <w:spacing w:before="120"/>
        <w:contextualSpacing/>
        <w:rPr>
          <w:rFonts w:ascii="Arial" w:hAnsi="Arial" w:cs="Arial"/>
          <w:szCs w:val="22"/>
        </w:rPr>
      </w:pPr>
    </w:p>
    <w:p w14:paraId="101FBC3A" w14:textId="77777777" w:rsidR="00BD0633" w:rsidRPr="00526B1E" w:rsidRDefault="00BD0633" w:rsidP="00BD0633">
      <w:pPr>
        <w:spacing w:before="120"/>
        <w:contextualSpacing/>
        <w:rPr>
          <w:rFonts w:ascii="Arial" w:hAnsi="Arial" w:cs="Arial"/>
        </w:rPr>
      </w:pPr>
      <w:r w:rsidRPr="007F5CD3">
        <w:rPr>
          <w:rFonts w:ascii="Arial" w:hAnsi="Arial" w:cs="Arial"/>
        </w:rPr>
        <w:t>Příloha č. 1: Položkový rozpočet s výkazem vým</w:t>
      </w:r>
      <w:r>
        <w:rPr>
          <w:rFonts w:ascii="Arial" w:hAnsi="Arial" w:cs="Arial"/>
        </w:rPr>
        <w:t>ěr</w:t>
      </w:r>
    </w:p>
    <w:p w14:paraId="097D8DE2" w14:textId="77777777" w:rsidR="00BD0633" w:rsidRDefault="00BD0633" w:rsidP="00654D89">
      <w:pPr>
        <w:spacing w:before="120"/>
        <w:contextualSpacing/>
        <w:rPr>
          <w:rFonts w:ascii="Arial" w:hAnsi="Arial" w:cs="Arial"/>
          <w:szCs w:val="22"/>
        </w:rPr>
      </w:pPr>
    </w:p>
    <w:p w14:paraId="3E206BD7" w14:textId="77777777" w:rsidR="00BD0633" w:rsidRDefault="00BD0633" w:rsidP="00654D89">
      <w:pPr>
        <w:spacing w:before="120"/>
        <w:contextualSpacing/>
        <w:rPr>
          <w:rFonts w:ascii="Arial" w:hAnsi="Arial" w:cs="Arial"/>
          <w:szCs w:val="22"/>
        </w:rPr>
      </w:pPr>
    </w:p>
    <w:p w14:paraId="36D1225B" w14:textId="77777777" w:rsidR="00BD0633" w:rsidRDefault="00BD0633" w:rsidP="00654D89">
      <w:pPr>
        <w:spacing w:before="120"/>
        <w:contextualSpacing/>
        <w:rPr>
          <w:rFonts w:ascii="Arial" w:hAnsi="Arial" w:cs="Arial"/>
          <w:szCs w:val="22"/>
        </w:rPr>
      </w:pPr>
    </w:p>
    <w:p w14:paraId="30B33D26" w14:textId="77777777" w:rsidR="00B55DF9" w:rsidRPr="00C673CD" w:rsidRDefault="00B55DF9" w:rsidP="00654D89">
      <w:pPr>
        <w:spacing w:before="120"/>
        <w:contextualSpacing/>
        <w:rPr>
          <w:rFonts w:ascii="Arial" w:hAnsi="Arial" w:cs="Arial"/>
          <w:szCs w:val="22"/>
        </w:rPr>
      </w:pPr>
      <w:r w:rsidRPr="00C673CD">
        <w:rPr>
          <w:rFonts w:ascii="Arial" w:hAnsi="Arial" w:cs="Arial"/>
          <w:szCs w:val="22"/>
        </w:rPr>
        <w:t>Objednatel:</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t>Zhotovitel:</w:t>
      </w:r>
    </w:p>
    <w:p w14:paraId="673D9579" w14:textId="77777777" w:rsidR="00B55DF9" w:rsidRPr="00C673CD" w:rsidRDefault="00B55DF9" w:rsidP="00654D89">
      <w:pPr>
        <w:spacing w:before="120"/>
        <w:contextualSpacing/>
        <w:rPr>
          <w:rFonts w:ascii="Arial" w:hAnsi="Arial" w:cs="Arial"/>
          <w:szCs w:val="22"/>
        </w:rPr>
      </w:pPr>
    </w:p>
    <w:p w14:paraId="409C256A" w14:textId="77777777" w:rsidR="00AC2ADF" w:rsidRDefault="00AC2ADF" w:rsidP="00654D89">
      <w:pPr>
        <w:spacing w:before="120"/>
        <w:contextualSpacing/>
        <w:rPr>
          <w:rFonts w:ascii="Arial" w:hAnsi="Arial" w:cs="Arial"/>
          <w:szCs w:val="22"/>
        </w:rPr>
      </w:pPr>
    </w:p>
    <w:p w14:paraId="415420E9" w14:textId="67114FB9" w:rsidR="00B55DF9" w:rsidRPr="00C673CD" w:rsidRDefault="00B55DF9" w:rsidP="00654D89">
      <w:pPr>
        <w:spacing w:before="120"/>
        <w:contextualSpacing/>
        <w:rPr>
          <w:rFonts w:ascii="Arial" w:hAnsi="Arial" w:cs="Arial"/>
          <w:szCs w:val="22"/>
        </w:rPr>
      </w:pPr>
      <w:r w:rsidRPr="00C673CD">
        <w:rPr>
          <w:rFonts w:ascii="Arial" w:hAnsi="Arial" w:cs="Arial"/>
          <w:szCs w:val="22"/>
        </w:rPr>
        <w:t>V Kroměříži, dne:</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t xml:space="preserve">V </w:t>
      </w:r>
      <w:proofErr w:type="spellStart"/>
      <w:r w:rsidR="00BD0633" w:rsidRPr="00BD0633">
        <w:rPr>
          <w:rFonts w:ascii="Arial" w:hAnsi="Arial" w:cs="Arial"/>
          <w:szCs w:val="22"/>
          <w:highlight w:val="yellow"/>
        </w:rPr>
        <w:t>xxxxxx</w:t>
      </w:r>
      <w:proofErr w:type="spellEnd"/>
      <w:r w:rsidR="00CB0925">
        <w:rPr>
          <w:rFonts w:ascii="Arial" w:hAnsi="Arial" w:cs="Arial"/>
          <w:szCs w:val="22"/>
        </w:rPr>
        <w:tab/>
      </w:r>
      <w:r w:rsidR="00CB0925">
        <w:rPr>
          <w:rFonts w:ascii="Arial" w:hAnsi="Arial" w:cs="Arial"/>
          <w:szCs w:val="22"/>
        </w:rPr>
        <w:tab/>
      </w:r>
      <w:r w:rsidRPr="00C673CD">
        <w:rPr>
          <w:rFonts w:ascii="Arial" w:hAnsi="Arial" w:cs="Arial"/>
          <w:szCs w:val="22"/>
        </w:rPr>
        <w:t>dne:</w:t>
      </w:r>
    </w:p>
    <w:p w14:paraId="537F5679" w14:textId="77777777" w:rsidR="00B55DF9" w:rsidRPr="00C673CD" w:rsidRDefault="00B55DF9" w:rsidP="00654D89">
      <w:pPr>
        <w:spacing w:before="120"/>
        <w:contextualSpacing/>
        <w:rPr>
          <w:rFonts w:ascii="Arial" w:hAnsi="Arial" w:cs="Arial"/>
          <w:szCs w:val="22"/>
        </w:rPr>
      </w:pPr>
    </w:p>
    <w:p w14:paraId="572532E7" w14:textId="77777777" w:rsidR="00B55DF9" w:rsidRDefault="00B55DF9" w:rsidP="00654D89">
      <w:pPr>
        <w:spacing w:before="120"/>
        <w:contextualSpacing/>
        <w:rPr>
          <w:rFonts w:ascii="Arial" w:hAnsi="Arial" w:cs="Arial"/>
          <w:szCs w:val="22"/>
        </w:rPr>
      </w:pPr>
    </w:p>
    <w:p w14:paraId="491EA4AE" w14:textId="77777777" w:rsidR="006652C7" w:rsidRPr="00C673CD" w:rsidRDefault="006652C7" w:rsidP="00654D89">
      <w:pPr>
        <w:spacing w:before="120"/>
        <w:contextualSpacing/>
        <w:rPr>
          <w:rFonts w:ascii="Arial" w:hAnsi="Arial" w:cs="Arial"/>
          <w:szCs w:val="22"/>
        </w:rPr>
      </w:pPr>
    </w:p>
    <w:p w14:paraId="37A07C1B" w14:textId="77777777" w:rsidR="00B55DF9" w:rsidRPr="00C673CD" w:rsidRDefault="00B55DF9" w:rsidP="00654D89">
      <w:pPr>
        <w:spacing w:before="120"/>
        <w:contextualSpacing/>
        <w:rPr>
          <w:rFonts w:ascii="Arial" w:hAnsi="Arial" w:cs="Arial"/>
          <w:szCs w:val="22"/>
        </w:rPr>
      </w:pPr>
      <w:r w:rsidRPr="00C673CD">
        <w:rPr>
          <w:rFonts w:ascii="Arial" w:hAnsi="Arial" w:cs="Arial"/>
          <w:szCs w:val="22"/>
        </w:rPr>
        <w:t>…………………………………………</w:t>
      </w:r>
      <w:r w:rsidRPr="00C673CD">
        <w:rPr>
          <w:rFonts w:ascii="Arial" w:hAnsi="Arial" w:cs="Arial"/>
          <w:szCs w:val="22"/>
        </w:rPr>
        <w:tab/>
        <w:t xml:space="preserve">        </w:t>
      </w:r>
      <w:r w:rsidRPr="00C673CD">
        <w:rPr>
          <w:rFonts w:ascii="Arial" w:hAnsi="Arial" w:cs="Arial"/>
          <w:szCs w:val="22"/>
        </w:rPr>
        <w:tab/>
        <w:t>…………………………………………</w:t>
      </w:r>
    </w:p>
    <w:p w14:paraId="22C5E9EF" w14:textId="77777777" w:rsidR="00B55DF9" w:rsidRPr="00C673CD" w:rsidRDefault="00B55DF9" w:rsidP="00654D89">
      <w:pPr>
        <w:spacing w:before="120"/>
        <w:contextualSpacing/>
        <w:rPr>
          <w:rFonts w:ascii="Arial" w:hAnsi="Arial" w:cs="Arial"/>
          <w:szCs w:val="22"/>
        </w:rPr>
      </w:pPr>
      <w:r w:rsidRPr="00C673CD">
        <w:rPr>
          <w:rFonts w:ascii="Arial" w:hAnsi="Arial" w:cs="Arial"/>
          <w:szCs w:val="22"/>
        </w:rPr>
        <w:t xml:space="preserve">Mgr. </w:t>
      </w:r>
      <w:r w:rsidR="000F0053">
        <w:rPr>
          <w:rFonts w:ascii="Arial" w:hAnsi="Arial" w:cs="Arial"/>
          <w:szCs w:val="22"/>
        </w:rPr>
        <w:t>Tomáš Opatrný</w:t>
      </w:r>
      <w:r w:rsidRPr="00C673CD">
        <w:rPr>
          <w:rFonts w:ascii="Arial" w:hAnsi="Arial" w:cs="Arial"/>
          <w:szCs w:val="22"/>
        </w:rPr>
        <w:t>, starosta</w:t>
      </w:r>
      <w:r w:rsidRPr="00C673CD">
        <w:rPr>
          <w:rFonts w:ascii="Arial" w:hAnsi="Arial" w:cs="Arial"/>
          <w:szCs w:val="22"/>
        </w:rPr>
        <w:tab/>
      </w:r>
      <w:r w:rsidRPr="00C673CD">
        <w:rPr>
          <w:rFonts w:ascii="Arial" w:hAnsi="Arial" w:cs="Arial"/>
          <w:szCs w:val="22"/>
        </w:rPr>
        <w:tab/>
      </w:r>
      <w:r w:rsidR="00FA2946">
        <w:rPr>
          <w:rFonts w:ascii="Arial" w:hAnsi="Arial" w:cs="Arial"/>
          <w:szCs w:val="22"/>
        </w:rPr>
        <w:tab/>
      </w:r>
      <w:r w:rsidR="00502B0A" w:rsidRPr="00474833">
        <w:rPr>
          <w:rFonts w:ascii="Arial" w:hAnsi="Arial" w:cs="Arial"/>
          <w:szCs w:val="22"/>
          <w:highlight w:val="yellow"/>
        </w:rPr>
        <w:t>XXXXXXXX</w:t>
      </w:r>
      <w:r w:rsidRPr="00C673CD">
        <w:rPr>
          <w:rFonts w:ascii="Arial" w:hAnsi="Arial" w:cs="Arial"/>
          <w:szCs w:val="22"/>
        </w:rPr>
        <w:t xml:space="preserve">, </w:t>
      </w:r>
      <w:r w:rsidR="00474833" w:rsidRPr="00474833">
        <w:rPr>
          <w:rFonts w:ascii="Arial" w:hAnsi="Arial" w:cs="Arial"/>
          <w:i/>
          <w:iCs/>
          <w:szCs w:val="22"/>
          <w:highlight w:val="yellow"/>
        </w:rPr>
        <w:t>funkce</w:t>
      </w:r>
    </w:p>
    <w:p w14:paraId="1DAC2C4D" w14:textId="77777777" w:rsidR="006F5194" w:rsidRDefault="00B55DF9" w:rsidP="00654D89">
      <w:pPr>
        <w:spacing w:before="120"/>
        <w:contextualSpacing/>
        <w:rPr>
          <w:rFonts w:ascii="Arial" w:hAnsi="Arial" w:cs="Arial"/>
          <w:szCs w:val="22"/>
          <w:highlight w:val="yellow"/>
        </w:rPr>
      </w:pPr>
      <w:r w:rsidRPr="00C673CD">
        <w:rPr>
          <w:rFonts w:ascii="Arial" w:hAnsi="Arial" w:cs="Arial"/>
          <w:szCs w:val="22"/>
        </w:rPr>
        <w:t>Město Kroměříž</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FA2946">
        <w:rPr>
          <w:rFonts w:ascii="Arial" w:hAnsi="Arial" w:cs="Arial"/>
          <w:szCs w:val="22"/>
        </w:rPr>
        <w:tab/>
      </w:r>
      <w:proofErr w:type="spellStart"/>
      <w:r w:rsidR="00474833" w:rsidRPr="00474833">
        <w:rPr>
          <w:rFonts w:ascii="Arial" w:hAnsi="Arial" w:cs="Arial"/>
          <w:szCs w:val="22"/>
          <w:highlight w:val="yellow"/>
        </w:rPr>
        <w:t>xxxxxx</w:t>
      </w:r>
      <w:proofErr w:type="spellEnd"/>
    </w:p>
    <w:p w14:paraId="712C3B78" w14:textId="77777777" w:rsidR="00526B1E" w:rsidRDefault="00526B1E" w:rsidP="00654D89">
      <w:pPr>
        <w:spacing w:before="120"/>
        <w:contextualSpacing/>
        <w:rPr>
          <w:rFonts w:ascii="Arial" w:hAnsi="Arial" w:cs="Arial"/>
          <w:sz w:val="18"/>
        </w:rPr>
      </w:pPr>
    </w:p>
    <w:sectPr w:rsidR="00526B1E" w:rsidSect="00BD14CD">
      <w:headerReference w:type="default" r:id="rId11"/>
      <w:footerReference w:type="default" r:id="rId12"/>
      <w:pgSz w:w="11906" w:h="16838"/>
      <w:pgMar w:top="1702" w:right="1418" w:bottom="124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CAA97" w14:textId="77777777" w:rsidR="006A267A" w:rsidRDefault="006A267A">
      <w:r>
        <w:separator/>
      </w:r>
    </w:p>
  </w:endnote>
  <w:endnote w:type="continuationSeparator" w:id="0">
    <w:p w14:paraId="4723859C" w14:textId="77777777" w:rsidR="006A267A" w:rsidRDefault="006A267A">
      <w:r>
        <w:continuationSeparator/>
      </w:r>
    </w:p>
  </w:endnote>
  <w:endnote w:type="continuationNotice" w:id="1">
    <w:p w14:paraId="271990D7" w14:textId="77777777" w:rsidR="006A267A" w:rsidRDefault="006A26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D200A" w14:textId="4A1600D0" w:rsidR="00596345" w:rsidRDefault="00596345" w:rsidP="00320A75"/>
  <w:p w14:paraId="71B2E5D7" w14:textId="427A1391" w:rsidR="00596345" w:rsidRPr="003A41D1" w:rsidRDefault="00596345" w:rsidP="00B55DF9">
    <w:pPr>
      <w:pStyle w:val="Zpat"/>
      <w:tabs>
        <w:tab w:val="clear" w:pos="4536"/>
        <w:tab w:val="clear" w:pos="9072"/>
        <w:tab w:val="right" w:pos="9356"/>
      </w:tabs>
      <w:rPr>
        <w:rFonts w:ascii="Arial" w:hAnsi="Arial" w:cs="Arial"/>
        <w:sz w:val="16"/>
        <w:szCs w:val="18"/>
      </w:rPr>
    </w:pPr>
    <w:r>
      <w:rPr>
        <w:rFonts w:ascii="Arial" w:hAnsi="Arial" w:cs="Arial"/>
        <w:sz w:val="16"/>
        <w:szCs w:val="16"/>
      </w:rPr>
      <w:t>Stezka pro pěší a cyklistickou dopravu Kroměříž – Miňůvky</w:t>
    </w:r>
    <w:r>
      <w:rPr>
        <w:rFonts w:ascii="Arial" w:hAnsi="Arial" w:cs="Arial"/>
        <w:sz w:val="16"/>
        <w:szCs w:val="16"/>
      </w:rPr>
      <w:tab/>
    </w:r>
    <w:r w:rsidRPr="003A41D1">
      <w:rPr>
        <w:rFonts w:ascii="Arial" w:hAnsi="Arial" w:cs="Arial"/>
        <w:sz w:val="16"/>
      </w:rPr>
      <w:tab/>
    </w:r>
    <w:r w:rsidRPr="003A41D1">
      <w:rPr>
        <w:rFonts w:ascii="Arial" w:hAnsi="Arial" w:cs="Arial"/>
        <w:sz w:val="16"/>
      </w:rPr>
      <w:fldChar w:fldCharType="begin"/>
    </w:r>
    <w:r w:rsidRPr="003A41D1">
      <w:rPr>
        <w:rFonts w:ascii="Arial" w:hAnsi="Arial" w:cs="Arial"/>
        <w:sz w:val="16"/>
      </w:rPr>
      <w:instrText xml:space="preserve"> PAGE </w:instrText>
    </w:r>
    <w:r w:rsidRPr="003A41D1">
      <w:rPr>
        <w:rFonts w:ascii="Arial" w:hAnsi="Arial" w:cs="Arial"/>
        <w:sz w:val="16"/>
      </w:rPr>
      <w:fldChar w:fldCharType="separate"/>
    </w:r>
    <w:r>
      <w:rPr>
        <w:rFonts w:ascii="Arial" w:hAnsi="Arial" w:cs="Arial"/>
        <w:noProof/>
        <w:sz w:val="16"/>
      </w:rPr>
      <w:t>27</w:t>
    </w:r>
    <w:r w:rsidRPr="003A41D1">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4F03D" w14:textId="77777777" w:rsidR="006A267A" w:rsidRDefault="006A267A">
      <w:r>
        <w:separator/>
      </w:r>
    </w:p>
  </w:footnote>
  <w:footnote w:type="continuationSeparator" w:id="0">
    <w:p w14:paraId="0603DFD8" w14:textId="77777777" w:rsidR="006A267A" w:rsidRDefault="006A267A">
      <w:r>
        <w:continuationSeparator/>
      </w:r>
    </w:p>
  </w:footnote>
  <w:footnote w:type="continuationNotice" w:id="1">
    <w:p w14:paraId="20395FCC" w14:textId="77777777" w:rsidR="006A267A" w:rsidRDefault="006A26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A98F2" w14:textId="0A66E82A" w:rsidR="00596345" w:rsidRPr="00B55DF9" w:rsidRDefault="00596345" w:rsidP="00EA0177">
    <w:pPr>
      <w:pStyle w:val="Zhlav"/>
      <w:tabs>
        <w:tab w:val="clear" w:pos="4536"/>
        <w:tab w:val="clear" w:pos="9072"/>
      </w:tabs>
      <w:jc w:val="right"/>
      <w:rPr>
        <w:rFonts w:ascii="Arial" w:hAnsi="Arial" w:cs="Arial"/>
        <w:iCs/>
      </w:rPr>
    </w:pPr>
    <w:r>
      <w:rPr>
        <w:rFonts w:ascii="Arial" w:hAnsi="Arial" w:cs="Arial"/>
        <w:iCs/>
        <w:noProof/>
      </w:rPr>
      <w:drawing>
        <wp:anchor distT="0" distB="0" distL="114300" distR="114300" simplePos="0" relativeHeight="251659776" behindDoc="0" locked="0" layoutInCell="1" allowOverlap="1" wp14:anchorId="674C34E0" wp14:editId="452FE7DD">
          <wp:simplePos x="0" y="0"/>
          <wp:positionH relativeFrom="margin">
            <wp:align>left</wp:align>
          </wp:positionH>
          <wp:positionV relativeFrom="margin">
            <wp:posOffset>-716905</wp:posOffset>
          </wp:positionV>
          <wp:extent cx="1371600" cy="533400"/>
          <wp:effectExtent l="0" t="0" r="0" b="0"/>
          <wp:wrapSquare wrapText="bothSides"/>
          <wp:docPr id="4" name="Obrázek 4"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ar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iCs/>
      </w:rPr>
      <w:t xml:space="preserve">                                                                                                                     </w:t>
    </w:r>
    <w:r w:rsidRPr="006B1E36">
      <w:rPr>
        <w:noProof/>
      </w:rPr>
      <w:drawing>
        <wp:inline distT="0" distB="0" distL="0" distR="0" wp14:anchorId="12C24E4B" wp14:editId="7533B46D">
          <wp:extent cx="1680980" cy="622406"/>
          <wp:effectExtent l="0" t="0" r="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9275" cy="629180"/>
                  </a:xfrm>
                  <a:prstGeom prst="rect">
                    <a:avLst/>
                  </a:prstGeom>
                  <a:noFill/>
                  <a:ln>
                    <a:noFill/>
                  </a:ln>
                </pic:spPr>
              </pic:pic>
            </a:graphicData>
          </a:graphic>
        </wp:inline>
      </w:drawing>
    </w:r>
  </w:p>
  <w:p w14:paraId="2FB0266F" w14:textId="66F5F1E7" w:rsidR="00596345" w:rsidRPr="00EA0177" w:rsidRDefault="00596345" w:rsidP="00EA0177">
    <w:pPr>
      <w:pStyle w:val="Zpat"/>
      <w:jc w:val="center"/>
      <w:rPr>
        <w:color w:val="FFFFFF"/>
      </w:rPr>
    </w:pPr>
    <w:r w:rsidRPr="00D66AA0">
      <w:rPr>
        <w:color w:val="FFFFFF"/>
      </w:rPr>
      <w:t>ve5-20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8C5628EA"/>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AD013DA"/>
    <w:lvl w:ilvl="0">
      <w:start w:val="1"/>
      <w:numFmt w:val="bullet"/>
      <w:pStyle w:val="Seznamsodrkami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21E463C"/>
    <w:lvl w:ilvl="0">
      <w:start w:val="1"/>
      <w:numFmt w:val="bullet"/>
      <w:pStyle w:val="Seznamsodrkami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05695D8"/>
    <w:lvl w:ilvl="0">
      <w:start w:val="1"/>
      <w:numFmt w:val="bullet"/>
      <w:pStyle w:val="Seznamsodrkami"/>
      <w:lvlText w:val=""/>
      <w:lvlJc w:val="left"/>
      <w:pPr>
        <w:tabs>
          <w:tab w:val="num" w:pos="360"/>
        </w:tabs>
        <w:ind w:left="360" w:hanging="360"/>
      </w:pPr>
      <w:rPr>
        <w:rFonts w:ascii="Symbol" w:hAnsi="Symbol" w:hint="default"/>
      </w:rPr>
    </w:lvl>
  </w:abstractNum>
  <w:abstractNum w:abstractNumId="4" w15:restartNumberingAfterBreak="0">
    <w:nsid w:val="02617EA5"/>
    <w:multiLevelType w:val="hybridMultilevel"/>
    <w:tmpl w:val="8E3C012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7240E78"/>
    <w:multiLevelType w:val="hybridMultilevel"/>
    <w:tmpl w:val="CAC6C2F4"/>
    <w:lvl w:ilvl="0" w:tplc="0405001B">
      <w:start w:val="1"/>
      <w:numFmt w:val="lowerRoman"/>
      <w:lvlText w:val="%1."/>
      <w:lvlJc w:val="right"/>
      <w:pPr>
        <w:ind w:left="2007" w:hanging="360"/>
      </w:pPr>
    </w:lvl>
    <w:lvl w:ilvl="1" w:tplc="04050019">
      <w:start w:val="1"/>
      <w:numFmt w:val="lowerLetter"/>
      <w:lvlText w:val="%2."/>
      <w:lvlJc w:val="left"/>
      <w:pPr>
        <w:ind w:left="2727" w:hanging="360"/>
      </w:pPr>
    </w:lvl>
    <w:lvl w:ilvl="2" w:tplc="0405001B">
      <w:start w:val="1"/>
      <w:numFmt w:val="lowerRoman"/>
      <w:lvlText w:val="%3."/>
      <w:lvlJc w:val="right"/>
      <w:pPr>
        <w:ind w:left="3447" w:hanging="180"/>
      </w:pPr>
    </w:lvl>
    <w:lvl w:ilvl="3" w:tplc="0405000F">
      <w:start w:val="1"/>
      <w:numFmt w:val="decimal"/>
      <w:lvlText w:val="%4."/>
      <w:lvlJc w:val="left"/>
      <w:pPr>
        <w:ind w:left="4167" w:hanging="360"/>
      </w:pPr>
    </w:lvl>
    <w:lvl w:ilvl="4" w:tplc="04050019">
      <w:start w:val="1"/>
      <w:numFmt w:val="lowerLetter"/>
      <w:lvlText w:val="%5."/>
      <w:lvlJc w:val="left"/>
      <w:pPr>
        <w:ind w:left="4887" w:hanging="360"/>
      </w:pPr>
    </w:lvl>
    <w:lvl w:ilvl="5" w:tplc="0405001B">
      <w:start w:val="1"/>
      <w:numFmt w:val="lowerRoman"/>
      <w:lvlText w:val="%6."/>
      <w:lvlJc w:val="right"/>
      <w:pPr>
        <w:ind w:left="5607" w:hanging="180"/>
      </w:pPr>
    </w:lvl>
    <w:lvl w:ilvl="6" w:tplc="0405000F">
      <w:start w:val="1"/>
      <w:numFmt w:val="decimal"/>
      <w:lvlText w:val="%7."/>
      <w:lvlJc w:val="left"/>
      <w:pPr>
        <w:ind w:left="6327" w:hanging="360"/>
      </w:pPr>
    </w:lvl>
    <w:lvl w:ilvl="7" w:tplc="04050019">
      <w:start w:val="1"/>
      <w:numFmt w:val="lowerLetter"/>
      <w:lvlText w:val="%8."/>
      <w:lvlJc w:val="left"/>
      <w:pPr>
        <w:ind w:left="7047" w:hanging="360"/>
      </w:pPr>
    </w:lvl>
    <w:lvl w:ilvl="8" w:tplc="0405001B">
      <w:start w:val="1"/>
      <w:numFmt w:val="lowerRoman"/>
      <w:lvlText w:val="%9."/>
      <w:lvlJc w:val="right"/>
      <w:pPr>
        <w:ind w:left="7767" w:hanging="180"/>
      </w:pPr>
    </w:lvl>
  </w:abstractNum>
  <w:abstractNum w:abstractNumId="6" w15:restartNumberingAfterBreak="0">
    <w:nsid w:val="10B366C0"/>
    <w:multiLevelType w:val="hybridMultilevel"/>
    <w:tmpl w:val="9DA8E3D8"/>
    <w:lvl w:ilvl="0" w:tplc="3CBC59D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2451D6C"/>
    <w:multiLevelType w:val="multilevel"/>
    <w:tmpl w:val="BE58D4E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sz w:val="20"/>
        <w:szCs w:val="22"/>
      </w:rPr>
    </w:lvl>
    <w:lvl w:ilvl="2">
      <w:start w:val="1"/>
      <w:numFmt w:val="bullet"/>
      <w:lvlText w:val="o"/>
      <w:lvlJc w:val="left"/>
      <w:pPr>
        <w:ind w:left="1080" w:hanging="720"/>
      </w:pPr>
      <w:rPr>
        <w:rFonts w:ascii="Courier New" w:hAnsi="Courier New" w:cs="Courier New" w:hint="default"/>
        <w:b/>
      </w:rPr>
    </w:lvl>
    <w:lvl w:ilvl="3">
      <w:start w:val="1"/>
      <w:numFmt w:val="decimal"/>
      <w:isLgl/>
      <w:lvlText w:val="%1.%2.%3.%4."/>
      <w:lvlJc w:val="left"/>
      <w:rPr>
        <w:rFonts w:hint="default"/>
        <w:b/>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33A79B7"/>
    <w:multiLevelType w:val="hybridMultilevel"/>
    <w:tmpl w:val="7080810C"/>
    <w:lvl w:ilvl="0" w:tplc="DF9ADB0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B1136B6"/>
    <w:multiLevelType w:val="hybridMultilevel"/>
    <w:tmpl w:val="6A8E339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40E83D1F"/>
    <w:multiLevelType w:val="hybridMultilevel"/>
    <w:tmpl w:val="2F543304"/>
    <w:lvl w:ilvl="0" w:tplc="3CBC59D4">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42CC5747"/>
    <w:multiLevelType w:val="hybridMultilevel"/>
    <w:tmpl w:val="084A7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CB5F00"/>
    <w:multiLevelType w:val="hybridMultilevel"/>
    <w:tmpl w:val="628AD484"/>
    <w:lvl w:ilvl="0" w:tplc="04050017">
      <w:start w:val="1"/>
      <w:numFmt w:val="lowerLetter"/>
      <w:lvlText w:val="%1)"/>
      <w:lvlJc w:val="left"/>
      <w:pPr>
        <w:ind w:left="2160" w:hanging="360"/>
      </w:pPr>
    </w:lvl>
    <w:lvl w:ilvl="1" w:tplc="04050017">
      <w:start w:val="1"/>
      <w:numFmt w:val="lowerLetter"/>
      <w:lvlText w:val="%2)"/>
      <w:lvlJc w:val="left"/>
      <w:pPr>
        <w:ind w:left="2880" w:hanging="360"/>
      </w:pPr>
    </w:lvl>
    <w:lvl w:ilvl="2" w:tplc="0405001B">
      <w:start w:val="1"/>
      <w:numFmt w:val="lowerRoman"/>
      <w:lvlText w:val="%3."/>
      <w:lvlJc w:val="right"/>
      <w:pPr>
        <w:ind w:left="3600" w:hanging="180"/>
      </w:pPr>
    </w:lvl>
    <w:lvl w:ilvl="3" w:tplc="0405000F">
      <w:start w:val="1"/>
      <w:numFmt w:val="decimal"/>
      <w:lvlText w:val="%4."/>
      <w:lvlJc w:val="left"/>
      <w:pPr>
        <w:ind w:left="4320" w:hanging="360"/>
      </w:pPr>
    </w:lvl>
    <w:lvl w:ilvl="4" w:tplc="04050019">
      <w:start w:val="1"/>
      <w:numFmt w:val="lowerLetter"/>
      <w:lvlText w:val="%5."/>
      <w:lvlJc w:val="left"/>
      <w:pPr>
        <w:ind w:left="5040" w:hanging="360"/>
      </w:pPr>
    </w:lvl>
    <w:lvl w:ilvl="5" w:tplc="0405001B">
      <w:start w:val="1"/>
      <w:numFmt w:val="lowerRoman"/>
      <w:lvlText w:val="%6."/>
      <w:lvlJc w:val="right"/>
      <w:pPr>
        <w:ind w:left="5760" w:hanging="180"/>
      </w:pPr>
    </w:lvl>
    <w:lvl w:ilvl="6" w:tplc="0405000F">
      <w:start w:val="1"/>
      <w:numFmt w:val="decimal"/>
      <w:lvlText w:val="%7."/>
      <w:lvlJc w:val="left"/>
      <w:pPr>
        <w:ind w:left="6480" w:hanging="360"/>
      </w:pPr>
    </w:lvl>
    <w:lvl w:ilvl="7" w:tplc="04050019">
      <w:start w:val="1"/>
      <w:numFmt w:val="lowerLetter"/>
      <w:lvlText w:val="%8."/>
      <w:lvlJc w:val="left"/>
      <w:pPr>
        <w:ind w:left="7200" w:hanging="360"/>
      </w:pPr>
    </w:lvl>
    <w:lvl w:ilvl="8" w:tplc="0405001B">
      <w:start w:val="1"/>
      <w:numFmt w:val="lowerRoman"/>
      <w:lvlText w:val="%9."/>
      <w:lvlJc w:val="right"/>
      <w:pPr>
        <w:ind w:left="7920" w:hanging="180"/>
      </w:pPr>
    </w:lvl>
  </w:abstractNum>
  <w:abstractNum w:abstractNumId="15" w15:restartNumberingAfterBreak="0">
    <w:nsid w:val="467B1B18"/>
    <w:multiLevelType w:val="multilevel"/>
    <w:tmpl w:val="5D4A5396"/>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709" w:hanging="567"/>
      </w:pPr>
      <w:rPr>
        <w:rFonts w:hint="default"/>
        <w:b w:val="0"/>
        <w:i w:val="0"/>
      </w:rPr>
    </w:lvl>
    <w:lvl w:ilvl="2">
      <w:start w:val="1"/>
      <w:numFmt w:val="decimal"/>
      <w:pStyle w:val="KUsmlouva-3rove"/>
      <w:lvlText w:val="%1.%2.%3."/>
      <w:lvlJc w:val="left"/>
      <w:pPr>
        <w:ind w:left="1361" w:hanging="794"/>
      </w:pPr>
      <w:rPr>
        <w:rFonts w:hint="default"/>
        <w:b w:val="0"/>
        <w:i w:val="0"/>
        <w:color w:val="auto"/>
      </w:rPr>
    </w:lvl>
    <w:lvl w:ilvl="3">
      <w:start w:val="1"/>
      <w:numFmt w:val="decimal"/>
      <w:pStyle w:val="KUsmlouva-4rove"/>
      <w:lvlText w:val="%1.%2.%3.%4"/>
      <w:lvlJc w:val="left"/>
      <w:pPr>
        <w:tabs>
          <w:tab w:val="num" w:pos="2325"/>
        </w:tabs>
        <w:ind w:left="2325" w:hanging="964"/>
      </w:pPr>
      <w:rPr>
        <w:rFonts w:hint="default"/>
        <w:b w:val="0"/>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9EC29BF"/>
    <w:multiLevelType w:val="multilevel"/>
    <w:tmpl w:val="7916ACF2"/>
    <w:lvl w:ilvl="0">
      <w:start w:val="9"/>
      <w:numFmt w:val="decimal"/>
      <w:lvlText w:val="%1"/>
      <w:lvlJc w:val="left"/>
      <w:pPr>
        <w:ind w:left="360" w:hanging="360"/>
      </w:pPr>
      <w:rPr>
        <w:rFonts w:hint="default"/>
        <w:color w:val="000000"/>
      </w:rPr>
    </w:lvl>
    <w:lvl w:ilvl="1">
      <w:start w:val="9"/>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17" w15:restartNumberingAfterBreak="0">
    <w:nsid w:val="58190143"/>
    <w:multiLevelType w:val="multilevel"/>
    <w:tmpl w:val="382A3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D32F73"/>
    <w:multiLevelType w:val="hybridMultilevel"/>
    <w:tmpl w:val="20A828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5B5810E9"/>
    <w:multiLevelType w:val="singleLevel"/>
    <w:tmpl w:val="C12AEF0C"/>
    <w:lvl w:ilvl="0">
      <w:start w:val="1"/>
      <w:numFmt w:val="lowerLetter"/>
      <w:pStyle w:val="KUsmlouva-odrkyk2rovni"/>
      <w:lvlText w:val="%1)"/>
      <w:lvlJc w:val="left"/>
      <w:pPr>
        <w:tabs>
          <w:tab w:val="num" w:pos="360"/>
        </w:tabs>
        <w:ind w:left="360" w:hanging="360"/>
      </w:pPr>
      <w:rPr>
        <w:rFonts w:ascii="Arial" w:hAnsi="Arial" w:hint="default"/>
        <w:b w:val="0"/>
        <w:i w:val="0"/>
        <w:sz w:val="20"/>
      </w:rPr>
    </w:lvl>
  </w:abstractNum>
  <w:abstractNum w:abstractNumId="20" w15:restartNumberingAfterBreak="0">
    <w:nsid w:val="5E4A04E5"/>
    <w:multiLevelType w:val="hybridMultilevel"/>
    <w:tmpl w:val="EFA650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ED84000"/>
    <w:multiLevelType w:val="multilevel"/>
    <w:tmpl w:val="0B90FC5E"/>
    <w:lvl w:ilvl="0">
      <w:start w:val="22"/>
      <w:numFmt w:val="decimal"/>
      <w:lvlText w:val="%1"/>
      <w:lvlJc w:val="left"/>
      <w:pPr>
        <w:ind w:left="560" w:hanging="560"/>
      </w:pPr>
      <w:rPr>
        <w:rFonts w:hint="default"/>
      </w:rPr>
    </w:lvl>
    <w:lvl w:ilvl="1">
      <w:start w:val="2"/>
      <w:numFmt w:val="decimal"/>
      <w:lvlText w:val="%1.%2"/>
      <w:lvlJc w:val="left"/>
      <w:pPr>
        <w:ind w:left="843" w:hanging="5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625A6413"/>
    <w:multiLevelType w:val="hybridMultilevel"/>
    <w:tmpl w:val="956247EA"/>
    <w:lvl w:ilvl="0" w:tplc="04050001">
      <w:start w:val="1"/>
      <w:numFmt w:val="bullet"/>
      <w:lvlText w:val=""/>
      <w:lvlJc w:val="left"/>
      <w:pPr>
        <w:ind w:left="1788" w:hanging="360"/>
      </w:pPr>
      <w:rPr>
        <w:rFonts w:ascii="Symbol" w:hAnsi="Symbol" w:hint="default"/>
      </w:rPr>
    </w:lvl>
    <w:lvl w:ilvl="1" w:tplc="04050003">
      <w:start w:val="1"/>
      <w:numFmt w:val="bullet"/>
      <w:lvlText w:val="o"/>
      <w:lvlJc w:val="left"/>
      <w:pPr>
        <w:ind w:left="2508" w:hanging="360"/>
      </w:pPr>
      <w:rPr>
        <w:rFonts w:ascii="Courier New" w:hAnsi="Courier New" w:cs="Courier New" w:hint="default"/>
      </w:rPr>
    </w:lvl>
    <w:lvl w:ilvl="2" w:tplc="04050005">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3" w15:restartNumberingAfterBreak="0">
    <w:nsid w:val="62E715CF"/>
    <w:multiLevelType w:val="multilevel"/>
    <w:tmpl w:val="5F0A89A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sz w:val="20"/>
        <w:szCs w:val="22"/>
      </w:rPr>
    </w:lvl>
    <w:lvl w:ilvl="2">
      <w:start w:val="1"/>
      <w:numFmt w:val="decimal"/>
      <w:isLgl/>
      <w:lvlText w:val="%1.%2.%3."/>
      <w:lvlJc w:val="left"/>
      <w:pPr>
        <w:ind w:left="1080" w:hanging="720"/>
      </w:pPr>
      <w:rPr>
        <w:rFonts w:hint="default"/>
        <w:b/>
      </w:rPr>
    </w:lvl>
    <w:lvl w:ilvl="3">
      <w:start w:val="1"/>
      <w:numFmt w:val="decimal"/>
      <w:isLgl/>
      <w:lvlText w:val="%1.%2.%3.%4."/>
      <w:lvlJc w:val="left"/>
      <w:rPr>
        <w:rFonts w:hint="default"/>
        <w:b/>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5205B7F"/>
    <w:multiLevelType w:val="multilevel"/>
    <w:tmpl w:val="B1B2876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sz w:val="20"/>
        <w:szCs w:val="22"/>
      </w:rPr>
    </w:lvl>
    <w:lvl w:ilvl="2">
      <w:start w:val="1"/>
      <w:numFmt w:val="bullet"/>
      <w:lvlText w:val=""/>
      <w:lvlJc w:val="left"/>
      <w:pPr>
        <w:ind w:left="1080" w:hanging="720"/>
      </w:pPr>
      <w:rPr>
        <w:rFonts w:ascii="Symbol" w:hAnsi="Symbol" w:hint="default"/>
        <w:b/>
      </w:rPr>
    </w:lvl>
    <w:lvl w:ilvl="3">
      <w:start w:val="1"/>
      <w:numFmt w:val="decimal"/>
      <w:isLgl/>
      <w:lvlText w:val="%1.%2.%3.%4."/>
      <w:lvlJc w:val="left"/>
      <w:rPr>
        <w:rFonts w:hint="default"/>
        <w:b/>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3"/>
  </w:num>
  <w:num w:numId="2">
    <w:abstractNumId w:val="2"/>
  </w:num>
  <w:num w:numId="3">
    <w:abstractNumId w:val="1"/>
  </w:num>
  <w:num w:numId="4">
    <w:abstractNumId w:val="0"/>
  </w:num>
  <w:num w:numId="5">
    <w:abstractNumId w:val="25"/>
  </w:num>
  <w:num w:numId="6">
    <w:abstractNumId w:val="15"/>
  </w:num>
  <w:num w:numId="7">
    <w:abstractNumId w:val="19"/>
  </w:num>
  <w:num w:numId="8">
    <w:abstractNumId w:val="8"/>
  </w:num>
  <w:num w:numId="9">
    <w:abstractNumId w:val="9"/>
  </w:num>
  <w:num w:numId="10">
    <w:abstractNumId w:val="20"/>
  </w:num>
  <w:num w:numId="11">
    <w:abstractNumId w:val="18"/>
  </w:num>
  <w:num w:numId="12">
    <w:abstractNumId w:val="21"/>
  </w:num>
  <w:num w:numId="13">
    <w:abstractNumId w:val="23"/>
  </w:num>
  <w:num w:numId="14">
    <w:abstractNumId w:val="13"/>
  </w:num>
  <w:num w:numId="15">
    <w:abstractNumId w:val="6"/>
  </w:num>
  <w:num w:numId="16">
    <w:abstractNumId w:val="12"/>
  </w:num>
  <w:num w:numId="17">
    <w:abstractNumId w:val="11"/>
  </w:num>
  <w:num w:numId="18">
    <w:abstractNumId w:val="17"/>
  </w:num>
  <w:num w:numId="19">
    <w:abstractNumId w:val="15"/>
  </w:num>
  <w:num w:numId="20">
    <w:abstractNumId w:val="15"/>
  </w:num>
  <w:num w:numId="21">
    <w:abstractNumId w:val="16"/>
  </w:num>
  <w:num w:numId="22">
    <w:abstractNumId w:val="15"/>
  </w:num>
  <w:num w:numId="23">
    <w:abstractNumId w:val="22"/>
  </w:num>
  <w:num w:numId="24">
    <w:abstractNumId w:val="15"/>
  </w:num>
  <w:num w:numId="25">
    <w:abstractNumId w:val="15"/>
  </w:num>
  <w:num w:numId="26">
    <w:abstractNumId w:val="4"/>
  </w:num>
  <w:num w:numId="27">
    <w:abstractNumId w:val="5"/>
  </w:num>
  <w:num w:numId="28">
    <w:abstractNumId w:val="7"/>
  </w:num>
  <w:num w:numId="29">
    <w:abstractNumId w:val="24"/>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10"/>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šurcová Iveta">
    <w15:presenceInfo w15:providerId="AD" w15:userId="S-1-5-21-1553544624-638122353-3583823178-12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525"/>
    <w:rsid w:val="00000D55"/>
    <w:rsid w:val="00002384"/>
    <w:rsid w:val="00003EF8"/>
    <w:rsid w:val="00005B4C"/>
    <w:rsid w:val="00005C05"/>
    <w:rsid w:val="0000770F"/>
    <w:rsid w:val="00007775"/>
    <w:rsid w:val="00011F76"/>
    <w:rsid w:val="00012065"/>
    <w:rsid w:val="000148C4"/>
    <w:rsid w:val="00020140"/>
    <w:rsid w:val="000202DF"/>
    <w:rsid w:val="0002046A"/>
    <w:rsid w:val="0002086A"/>
    <w:rsid w:val="00021898"/>
    <w:rsid w:val="000233F8"/>
    <w:rsid w:val="00025842"/>
    <w:rsid w:val="000261E1"/>
    <w:rsid w:val="00026A13"/>
    <w:rsid w:val="00027FF6"/>
    <w:rsid w:val="00031C5E"/>
    <w:rsid w:val="00034879"/>
    <w:rsid w:val="00036445"/>
    <w:rsid w:val="00036502"/>
    <w:rsid w:val="00036E60"/>
    <w:rsid w:val="0003700A"/>
    <w:rsid w:val="000376A2"/>
    <w:rsid w:val="00037C23"/>
    <w:rsid w:val="000422AA"/>
    <w:rsid w:val="00044ACC"/>
    <w:rsid w:val="00045B90"/>
    <w:rsid w:val="00050AF2"/>
    <w:rsid w:val="000514AA"/>
    <w:rsid w:val="00052330"/>
    <w:rsid w:val="00052403"/>
    <w:rsid w:val="00052933"/>
    <w:rsid w:val="000529A6"/>
    <w:rsid w:val="00053DB8"/>
    <w:rsid w:val="00054722"/>
    <w:rsid w:val="00055883"/>
    <w:rsid w:val="000561C8"/>
    <w:rsid w:val="00056F3E"/>
    <w:rsid w:val="00057716"/>
    <w:rsid w:val="00060989"/>
    <w:rsid w:val="0006235D"/>
    <w:rsid w:val="0006335C"/>
    <w:rsid w:val="00064446"/>
    <w:rsid w:val="00064714"/>
    <w:rsid w:val="00066D3B"/>
    <w:rsid w:val="00074800"/>
    <w:rsid w:val="0007561D"/>
    <w:rsid w:val="00075687"/>
    <w:rsid w:val="000830AB"/>
    <w:rsid w:val="00083D2C"/>
    <w:rsid w:val="000844EC"/>
    <w:rsid w:val="0008641C"/>
    <w:rsid w:val="00086603"/>
    <w:rsid w:val="0008689A"/>
    <w:rsid w:val="00090805"/>
    <w:rsid w:val="0009128B"/>
    <w:rsid w:val="000915D8"/>
    <w:rsid w:val="00091FAD"/>
    <w:rsid w:val="00092124"/>
    <w:rsid w:val="00094B95"/>
    <w:rsid w:val="000961E3"/>
    <w:rsid w:val="00096258"/>
    <w:rsid w:val="00096805"/>
    <w:rsid w:val="000970EE"/>
    <w:rsid w:val="000A0BF2"/>
    <w:rsid w:val="000A26B5"/>
    <w:rsid w:val="000A4525"/>
    <w:rsid w:val="000A5817"/>
    <w:rsid w:val="000A78B7"/>
    <w:rsid w:val="000B00A4"/>
    <w:rsid w:val="000B16E8"/>
    <w:rsid w:val="000B3005"/>
    <w:rsid w:val="000B46F8"/>
    <w:rsid w:val="000B60C5"/>
    <w:rsid w:val="000B782D"/>
    <w:rsid w:val="000B7990"/>
    <w:rsid w:val="000C03F1"/>
    <w:rsid w:val="000C12A2"/>
    <w:rsid w:val="000C1745"/>
    <w:rsid w:val="000C33E0"/>
    <w:rsid w:val="000C37B8"/>
    <w:rsid w:val="000C47EC"/>
    <w:rsid w:val="000C5A16"/>
    <w:rsid w:val="000C6357"/>
    <w:rsid w:val="000C693D"/>
    <w:rsid w:val="000C6A06"/>
    <w:rsid w:val="000C7066"/>
    <w:rsid w:val="000D4F42"/>
    <w:rsid w:val="000D6BBF"/>
    <w:rsid w:val="000E1E31"/>
    <w:rsid w:val="000E201C"/>
    <w:rsid w:val="000E3549"/>
    <w:rsid w:val="000E3750"/>
    <w:rsid w:val="000E3E9B"/>
    <w:rsid w:val="000E5736"/>
    <w:rsid w:val="000E6ADD"/>
    <w:rsid w:val="000E6D6D"/>
    <w:rsid w:val="000E7008"/>
    <w:rsid w:val="000E7112"/>
    <w:rsid w:val="000F0053"/>
    <w:rsid w:val="000F0431"/>
    <w:rsid w:val="000F19C0"/>
    <w:rsid w:val="000F1CB5"/>
    <w:rsid w:val="000F2CAB"/>
    <w:rsid w:val="000F3977"/>
    <w:rsid w:val="000F3CA1"/>
    <w:rsid w:val="000F4BCE"/>
    <w:rsid w:val="000F4D12"/>
    <w:rsid w:val="000F5AA1"/>
    <w:rsid w:val="000F7966"/>
    <w:rsid w:val="00101027"/>
    <w:rsid w:val="0010146C"/>
    <w:rsid w:val="00102499"/>
    <w:rsid w:val="0010309B"/>
    <w:rsid w:val="00103ACC"/>
    <w:rsid w:val="001058BE"/>
    <w:rsid w:val="00105DE5"/>
    <w:rsid w:val="001065BF"/>
    <w:rsid w:val="00111146"/>
    <w:rsid w:val="001114A5"/>
    <w:rsid w:val="001116A0"/>
    <w:rsid w:val="00111D9E"/>
    <w:rsid w:val="00112862"/>
    <w:rsid w:val="001144E2"/>
    <w:rsid w:val="0012332A"/>
    <w:rsid w:val="00123E27"/>
    <w:rsid w:val="0012413A"/>
    <w:rsid w:val="00124806"/>
    <w:rsid w:val="001260E4"/>
    <w:rsid w:val="0012703B"/>
    <w:rsid w:val="001276E0"/>
    <w:rsid w:val="001310A1"/>
    <w:rsid w:val="00131E5F"/>
    <w:rsid w:val="00133EE7"/>
    <w:rsid w:val="00134706"/>
    <w:rsid w:val="0013497E"/>
    <w:rsid w:val="00134DAF"/>
    <w:rsid w:val="0013579E"/>
    <w:rsid w:val="00135975"/>
    <w:rsid w:val="00140AA7"/>
    <w:rsid w:val="00140CC7"/>
    <w:rsid w:val="00142117"/>
    <w:rsid w:val="0014222D"/>
    <w:rsid w:val="0014291F"/>
    <w:rsid w:val="001460D3"/>
    <w:rsid w:val="00146F17"/>
    <w:rsid w:val="00147EEA"/>
    <w:rsid w:val="00150146"/>
    <w:rsid w:val="00150E18"/>
    <w:rsid w:val="00151DA8"/>
    <w:rsid w:val="001561FA"/>
    <w:rsid w:val="001606F2"/>
    <w:rsid w:val="00160C1B"/>
    <w:rsid w:val="0016124D"/>
    <w:rsid w:val="00163501"/>
    <w:rsid w:val="001656AD"/>
    <w:rsid w:val="00165CFE"/>
    <w:rsid w:val="001660EE"/>
    <w:rsid w:val="0016672E"/>
    <w:rsid w:val="0016692D"/>
    <w:rsid w:val="00167D95"/>
    <w:rsid w:val="00170E7E"/>
    <w:rsid w:val="00172CA4"/>
    <w:rsid w:val="00173E91"/>
    <w:rsid w:val="00174B86"/>
    <w:rsid w:val="00174B8E"/>
    <w:rsid w:val="00180B3B"/>
    <w:rsid w:val="00181A1E"/>
    <w:rsid w:val="00183B61"/>
    <w:rsid w:val="0018735A"/>
    <w:rsid w:val="001876EB"/>
    <w:rsid w:val="00187A22"/>
    <w:rsid w:val="00190A82"/>
    <w:rsid w:val="00190FFD"/>
    <w:rsid w:val="0019402B"/>
    <w:rsid w:val="00197090"/>
    <w:rsid w:val="00197CBD"/>
    <w:rsid w:val="00197EBC"/>
    <w:rsid w:val="001A11B8"/>
    <w:rsid w:val="001A659F"/>
    <w:rsid w:val="001A6895"/>
    <w:rsid w:val="001A6B43"/>
    <w:rsid w:val="001A7366"/>
    <w:rsid w:val="001B0289"/>
    <w:rsid w:val="001B2ECB"/>
    <w:rsid w:val="001B43F9"/>
    <w:rsid w:val="001B4C21"/>
    <w:rsid w:val="001B4F81"/>
    <w:rsid w:val="001B5FBE"/>
    <w:rsid w:val="001B5FE2"/>
    <w:rsid w:val="001C0D42"/>
    <w:rsid w:val="001C1ACB"/>
    <w:rsid w:val="001C2664"/>
    <w:rsid w:val="001C31F0"/>
    <w:rsid w:val="001C4A6F"/>
    <w:rsid w:val="001C50CF"/>
    <w:rsid w:val="001C7897"/>
    <w:rsid w:val="001D1D82"/>
    <w:rsid w:val="001D25B4"/>
    <w:rsid w:val="001D2770"/>
    <w:rsid w:val="001D42DF"/>
    <w:rsid w:val="001D50DE"/>
    <w:rsid w:val="001D5AE9"/>
    <w:rsid w:val="001D74AB"/>
    <w:rsid w:val="001E0299"/>
    <w:rsid w:val="001E0B3F"/>
    <w:rsid w:val="001E133E"/>
    <w:rsid w:val="001E2A65"/>
    <w:rsid w:val="001E2EE4"/>
    <w:rsid w:val="001E2FD5"/>
    <w:rsid w:val="001E4145"/>
    <w:rsid w:val="001E46E0"/>
    <w:rsid w:val="001F0B45"/>
    <w:rsid w:val="001F3505"/>
    <w:rsid w:val="001F5116"/>
    <w:rsid w:val="001F54A8"/>
    <w:rsid w:val="001F6C9F"/>
    <w:rsid w:val="001F6D63"/>
    <w:rsid w:val="001F75E1"/>
    <w:rsid w:val="002008F3"/>
    <w:rsid w:val="0020301E"/>
    <w:rsid w:val="00204ED4"/>
    <w:rsid w:val="00205EA2"/>
    <w:rsid w:val="00206917"/>
    <w:rsid w:val="00207376"/>
    <w:rsid w:val="002079DB"/>
    <w:rsid w:val="002125BB"/>
    <w:rsid w:val="00213B94"/>
    <w:rsid w:val="00214EC6"/>
    <w:rsid w:val="00215733"/>
    <w:rsid w:val="00220303"/>
    <w:rsid w:val="002203BC"/>
    <w:rsid w:val="00220CB1"/>
    <w:rsid w:val="00220CE2"/>
    <w:rsid w:val="0022234E"/>
    <w:rsid w:val="00225F05"/>
    <w:rsid w:val="00225FC3"/>
    <w:rsid w:val="00226F58"/>
    <w:rsid w:val="002270F3"/>
    <w:rsid w:val="0023294E"/>
    <w:rsid w:val="00232C7A"/>
    <w:rsid w:val="0023362C"/>
    <w:rsid w:val="00234057"/>
    <w:rsid w:val="00234531"/>
    <w:rsid w:val="00240515"/>
    <w:rsid w:val="002425F8"/>
    <w:rsid w:val="002426FC"/>
    <w:rsid w:val="00243129"/>
    <w:rsid w:val="00245A5B"/>
    <w:rsid w:val="002471F6"/>
    <w:rsid w:val="002502FB"/>
    <w:rsid w:val="00250797"/>
    <w:rsid w:val="00251203"/>
    <w:rsid w:val="0025273B"/>
    <w:rsid w:val="00255B61"/>
    <w:rsid w:val="00256296"/>
    <w:rsid w:val="0026043B"/>
    <w:rsid w:val="0026198B"/>
    <w:rsid w:val="0026205C"/>
    <w:rsid w:val="00262737"/>
    <w:rsid w:val="00263226"/>
    <w:rsid w:val="002636D0"/>
    <w:rsid w:val="002648E1"/>
    <w:rsid w:val="00265FFC"/>
    <w:rsid w:val="0027061E"/>
    <w:rsid w:val="002716A7"/>
    <w:rsid w:val="002726EC"/>
    <w:rsid w:val="00272723"/>
    <w:rsid w:val="002761BC"/>
    <w:rsid w:val="0027687E"/>
    <w:rsid w:val="002800DB"/>
    <w:rsid w:val="002813D4"/>
    <w:rsid w:val="00281B01"/>
    <w:rsid w:val="00281E32"/>
    <w:rsid w:val="00282AA0"/>
    <w:rsid w:val="002833F5"/>
    <w:rsid w:val="00283DC1"/>
    <w:rsid w:val="00284A20"/>
    <w:rsid w:val="00285B7A"/>
    <w:rsid w:val="00285C42"/>
    <w:rsid w:val="00287C23"/>
    <w:rsid w:val="002916E0"/>
    <w:rsid w:val="00293B4E"/>
    <w:rsid w:val="0029681F"/>
    <w:rsid w:val="00297CB7"/>
    <w:rsid w:val="002A0286"/>
    <w:rsid w:val="002A2EC4"/>
    <w:rsid w:val="002A4613"/>
    <w:rsid w:val="002A5158"/>
    <w:rsid w:val="002A5E02"/>
    <w:rsid w:val="002B04C7"/>
    <w:rsid w:val="002B0A73"/>
    <w:rsid w:val="002B0EBD"/>
    <w:rsid w:val="002B43D8"/>
    <w:rsid w:val="002B6B4B"/>
    <w:rsid w:val="002C125F"/>
    <w:rsid w:val="002C2220"/>
    <w:rsid w:val="002C2356"/>
    <w:rsid w:val="002C2B23"/>
    <w:rsid w:val="002C306E"/>
    <w:rsid w:val="002C367F"/>
    <w:rsid w:val="002C3AA3"/>
    <w:rsid w:val="002C3B64"/>
    <w:rsid w:val="002C54BA"/>
    <w:rsid w:val="002D150E"/>
    <w:rsid w:val="002D2BD5"/>
    <w:rsid w:val="002D49BD"/>
    <w:rsid w:val="002D65C1"/>
    <w:rsid w:val="002E22E2"/>
    <w:rsid w:val="002E2BD4"/>
    <w:rsid w:val="002E4F29"/>
    <w:rsid w:val="002E5FBE"/>
    <w:rsid w:val="002F4311"/>
    <w:rsid w:val="002F5DD7"/>
    <w:rsid w:val="002F6E61"/>
    <w:rsid w:val="00300BE4"/>
    <w:rsid w:val="00301AE5"/>
    <w:rsid w:val="00301C7B"/>
    <w:rsid w:val="00303719"/>
    <w:rsid w:val="00303FEE"/>
    <w:rsid w:val="00306A31"/>
    <w:rsid w:val="00307F08"/>
    <w:rsid w:val="00311DCF"/>
    <w:rsid w:val="00311EF1"/>
    <w:rsid w:val="003124A1"/>
    <w:rsid w:val="00313C88"/>
    <w:rsid w:val="00313D9E"/>
    <w:rsid w:val="00316DAC"/>
    <w:rsid w:val="00320A75"/>
    <w:rsid w:val="00320FFA"/>
    <w:rsid w:val="0032371F"/>
    <w:rsid w:val="0032408E"/>
    <w:rsid w:val="00325B9E"/>
    <w:rsid w:val="00326BD9"/>
    <w:rsid w:val="00326CC1"/>
    <w:rsid w:val="0032748C"/>
    <w:rsid w:val="003318A9"/>
    <w:rsid w:val="00332F8C"/>
    <w:rsid w:val="00336721"/>
    <w:rsid w:val="00336A7F"/>
    <w:rsid w:val="003468E3"/>
    <w:rsid w:val="00346B56"/>
    <w:rsid w:val="00347E8D"/>
    <w:rsid w:val="00347F92"/>
    <w:rsid w:val="0035053F"/>
    <w:rsid w:val="00351FA0"/>
    <w:rsid w:val="00352BE0"/>
    <w:rsid w:val="00352F05"/>
    <w:rsid w:val="003555D9"/>
    <w:rsid w:val="00355A36"/>
    <w:rsid w:val="00356B8F"/>
    <w:rsid w:val="003576C0"/>
    <w:rsid w:val="0036532C"/>
    <w:rsid w:val="003675A6"/>
    <w:rsid w:val="00370512"/>
    <w:rsid w:val="0037294B"/>
    <w:rsid w:val="0037539D"/>
    <w:rsid w:val="00375AD7"/>
    <w:rsid w:val="00375F02"/>
    <w:rsid w:val="003768D6"/>
    <w:rsid w:val="00376D76"/>
    <w:rsid w:val="00377098"/>
    <w:rsid w:val="00377C7E"/>
    <w:rsid w:val="0038488C"/>
    <w:rsid w:val="00384A83"/>
    <w:rsid w:val="00384F6B"/>
    <w:rsid w:val="00390699"/>
    <w:rsid w:val="00390874"/>
    <w:rsid w:val="00393980"/>
    <w:rsid w:val="00394F0D"/>
    <w:rsid w:val="003950F2"/>
    <w:rsid w:val="00396031"/>
    <w:rsid w:val="003963D4"/>
    <w:rsid w:val="00396BDC"/>
    <w:rsid w:val="003A00AA"/>
    <w:rsid w:val="003A14A3"/>
    <w:rsid w:val="003A41D1"/>
    <w:rsid w:val="003A4798"/>
    <w:rsid w:val="003A67B9"/>
    <w:rsid w:val="003A6837"/>
    <w:rsid w:val="003A6C0F"/>
    <w:rsid w:val="003A6C5C"/>
    <w:rsid w:val="003A7376"/>
    <w:rsid w:val="003A749E"/>
    <w:rsid w:val="003A7D61"/>
    <w:rsid w:val="003B3E38"/>
    <w:rsid w:val="003B64BF"/>
    <w:rsid w:val="003B68BA"/>
    <w:rsid w:val="003B6D45"/>
    <w:rsid w:val="003B747C"/>
    <w:rsid w:val="003C013C"/>
    <w:rsid w:val="003C04C5"/>
    <w:rsid w:val="003C3367"/>
    <w:rsid w:val="003C560E"/>
    <w:rsid w:val="003C6DA7"/>
    <w:rsid w:val="003C7426"/>
    <w:rsid w:val="003C7FFC"/>
    <w:rsid w:val="003D4E71"/>
    <w:rsid w:val="003D75BD"/>
    <w:rsid w:val="003E01E0"/>
    <w:rsid w:val="003E0BBA"/>
    <w:rsid w:val="003E1638"/>
    <w:rsid w:val="003E2864"/>
    <w:rsid w:val="003E2DEA"/>
    <w:rsid w:val="003E36AE"/>
    <w:rsid w:val="003E3C5D"/>
    <w:rsid w:val="003E4C4D"/>
    <w:rsid w:val="003E5610"/>
    <w:rsid w:val="003E5CC9"/>
    <w:rsid w:val="003E6776"/>
    <w:rsid w:val="003F005B"/>
    <w:rsid w:val="003F375E"/>
    <w:rsid w:val="003F41DD"/>
    <w:rsid w:val="003F56B3"/>
    <w:rsid w:val="003F77D6"/>
    <w:rsid w:val="004011CF"/>
    <w:rsid w:val="00401F61"/>
    <w:rsid w:val="00404E18"/>
    <w:rsid w:val="0040617D"/>
    <w:rsid w:val="00410C71"/>
    <w:rsid w:val="00410DC0"/>
    <w:rsid w:val="00412961"/>
    <w:rsid w:val="0041731D"/>
    <w:rsid w:val="0041744E"/>
    <w:rsid w:val="0042028B"/>
    <w:rsid w:val="00420E0B"/>
    <w:rsid w:val="00421A5D"/>
    <w:rsid w:val="00421AAD"/>
    <w:rsid w:val="00422A38"/>
    <w:rsid w:val="00430596"/>
    <w:rsid w:val="00430E63"/>
    <w:rsid w:val="00431F65"/>
    <w:rsid w:val="0043343F"/>
    <w:rsid w:val="00434849"/>
    <w:rsid w:val="004354BD"/>
    <w:rsid w:val="00437122"/>
    <w:rsid w:val="004375C7"/>
    <w:rsid w:val="004379DD"/>
    <w:rsid w:val="00441CA0"/>
    <w:rsid w:val="00444869"/>
    <w:rsid w:val="004448DC"/>
    <w:rsid w:val="00444A64"/>
    <w:rsid w:val="004463B8"/>
    <w:rsid w:val="00447001"/>
    <w:rsid w:val="00452AA9"/>
    <w:rsid w:val="00452B32"/>
    <w:rsid w:val="00452BB7"/>
    <w:rsid w:val="00453491"/>
    <w:rsid w:val="004534D4"/>
    <w:rsid w:val="004556FD"/>
    <w:rsid w:val="00457B55"/>
    <w:rsid w:val="0046278A"/>
    <w:rsid w:val="00464A95"/>
    <w:rsid w:val="00464DE8"/>
    <w:rsid w:val="00464E9C"/>
    <w:rsid w:val="00466B30"/>
    <w:rsid w:val="004746E9"/>
    <w:rsid w:val="00474833"/>
    <w:rsid w:val="0047512B"/>
    <w:rsid w:val="004815DA"/>
    <w:rsid w:val="0048193A"/>
    <w:rsid w:val="00481A65"/>
    <w:rsid w:val="00482283"/>
    <w:rsid w:val="00483526"/>
    <w:rsid w:val="00483546"/>
    <w:rsid w:val="00484ABC"/>
    <w:rsid w:val="0048531D"/>
    <w:rsid w:val="00486597"/>
    <w:rsid w:val="00486F22"/>
    <w:rsid w:val="00492E06"/>
    <w:rsid w:val="004938A3"/>
    <w:rsid w:val="00493EE9"/>
    <w:rsid w:val="00495A19"/>
    <w:rsid w:val="00497A14"/>
    <w:rsid w:val="00497EC9"/>
    <w:rsid w:val="004A019E"/>
    <w:rsid w:val="004A1037"/>
    <w:rsid w:val="004A23A9"/>
    <w:rsid w:val="004A472D"/>
    <w:rsid w:val="004A5F5B"/>
    <w:rsid w:val="004B0152"/>
    <w:rsid w:val="004B354F"/>
    <w:rsid w:val="004B3DC4"/>
    <w:rsid w:val="004B4E73"/>
    <w:rsid w:val="004B59FF"/>
    <w:rsid w:val="004B6C74"/>
    <w:rsid w:val="004B6F77"/>
    <w:rsid w:val="004C1B1C"/>
    <w:rsid w:val="004C1FB8"/>
    <w:rsid w:val="004C2433"/>
    <w:rsid w:val="004C4009"/>
    <w:rsid w:val="004C5586"/>
    <w:rsid w:val="004C59EA"/>
    <w:rsid w:val="004C69EC"/>
    <w:rsid w:val="004D1367"/>
    <w:rsid w:val="004D1852"/>
    <w:rsid w:val="004D2A34"/>
    <w:rsid w:val="004D2CAD"/>
    <w:rsid w:val="004D351C"/>
    <w:rsid w:val="004D36B3"/>
    <w:rsid w:val="004D6769"/>
    <w:rsid w:val="004D75C8"/>
    <w:rsid w:val="004E18C8"/>
    <w:rsid w:val="004E1E8D"/>
    <w:rsid w:val="004E26B5"/>
    <w:rsid w:val="004E2DD9"/>
    <w:rsid w:val="004E396F"/>
    <w:rsid w:val="004E3F17"/>
    <w:rsid w:val="004E4715"/>
    <w:rsid w:val="004E52AA"/>
    <w:rsid w:val="004E5C4C"/>
    <w:rsid w:val="004E784E"/>
    <w:rsid w:val="004E7BCB"/>
    <w:rsid w:val="004F018F"/>
    <w:rsid w:val="004F207F"/>
    <w:rsid w:val="004F279F"/>
    <w:rsid w:val="004F35B6"/>
    <w:rsid w:val="004F40E0"/>
    <w:rsid w:val="004F4C3A"/>
    <w:rsid w:val="004F703D"/>
    <w:rsid w:val="004F76FF"/>
    <w:rsid w:val="00500161"/>
    <w:rsid w:val="00502B0A"/>
    <w:rsid w:val="00503802"/>
    <w:rsid w:val="00504326"/>
    <w:rsid w:val="00505457"/>
    <w:rsid w:val="00505AE5"/>
    <w:rsid w:val="0050679D"/>
    <w:rsid w:val="0050700F"/>
    <w:rsid w:val="00511A15"/>
    <w:rsid w:val="00511CDA"/>
    <w:rsid w:val="00513104"/>
    <w:rsid w:val="0051329F"/>
    <w:rsid w:val="0051488F"/>
    <w:rsid w:val="005154F4"/>
    <w:rsid w:val="00515EBC"/>
    <w:rsid w:val="005169E1"/>
    <w:rsid w:val="00516B70"/>
    <w:rsid w:val="00521672"/>
    <w:rsid w:val="00522BCA"/>
    <w:rsid w:val="00523C7E"/>
    <w:rsid w:val="00524A6E"/>
    <w:rsid w:val="00526B1E"/>
    <w:rsid w:val="005279F6"/>
    <w:rsid w:val="00530B00"/>
    <w:rsid w:val="00530F9C"/>
    <w:rsid w:val="00531EFD"/>
    <w:rsid w:val="00532130"/>
    <w:rsid w:val="00532994"/>
    <w:rsid w:val="00532F32"/>
    <w:rsid w:val="00534331"/>
    <w:rsid w:val="00535213"/>
    <w:rsid w:val="00537843"/>
    <w:rsid w:val="00537DB5"/>
    <w:rsid w:val="005401DA"/>
    <w:rsid w:val="00542DD7"/>
    <w:rsid w:val="00544A8A"/>
    <w:rsid w:val="005464D3"/>
    <w:rsid w:val="005519E7"/>
    <w:rsid w:val="005537C4"/>
    <w:rsid w:val="005555E6"/>
    <w:rsid w:val="00556767"/>
    <w:rsid w:val="00556CB7"/>
    <w:rsid w:val="00557034"/>
    <w:rsid w:val="00557EA4"/>
    <w:rsid w:val="00560E42"/>
    <w:rsid w:val="0056383D"/>
    <w:rsid w:val="00563E86"/>
    <w:rsid w:val="00563EA7"/>
    <w:rsid w:val="00563EF8"/>
    <w:rsid w:val="00564761"/>
    <w:rsid w:val="00565140"/>
    <w:rsid w:val="00566C73"/>
    <w:rsid w:val="00566E22"/>
    <w:rsid w:val="00567400"/>
    <w:rsid w:val="005701F2"/>
    <w:rsid w:val="005703B9"/>
    <w:rsid w:val="00570EC3"/>
    <w:rsid w:val="005715D9"/>
    <w:rsid w:val="00573916"/>
    <w:rsid w:val="00573B56"/>
    <w:rsid w:val="00581148"/>
    <w:rsid w:val="0058212F"/>
    <w:rsid w:val="00585F68"/>
    <w:rsid w:val="00594538"/>
    <w:rsid w:val="00595A2E"/>
    <w:rsid w:val="00596345"/>
    <w:rsid w:val="00597DC9"/>
    <w:rsid w:val="005A2B3F"/>
    <w:rsid w:val="005A385C"/>
    <w:rsid w:val="005A4243"/>
    <w:rsid w:val="005A5701"/>
    <w:rsid w:val="005A5D69"/>
    <w:rsid w:val="005A67BF"/>
    <w:rsid w:val="005A6BF9"/>
    <w:rsid w:val="005A73D2"/>
    <w:rsid w:val="005A79C4"/>
    <w:rsid w:val="005B0937"/>
    <w:rsid w:val="005B233C"/>
    <w:rsid w:val="005B2423"/>
    <w:rsid w:val="005B3890"/>
    <w:rsid w:val="005B5C6A"/>
    <w:rsid w:val="005C3640"/>
    <w:rsid w:val="005C41A7"/>
    <w:rsid w:val="005C41FA"/>
    <w:rsid w:val="005C5337"/>
    <w:rsid w:val="005C733B"/>
    <w:rsid w:val="005D106A"/>
    <w:rsid w:val="005D3150"/>
    <w:rsid w:val="005D6919"/>
    <w:rsid w:val="005D76DC"/>
    <w:rsid w:val="005E0122"/>
    <w:rsid w:val="005E09BC"/>
    <w:rsid w:val="005E2329"/>
    <w:rsid w:val="005E2D50"/>
    <w:rsid w:val="005E371B"/>
    <w:rsid w:val="005E3960"/>
    <w:rsid w:val="005E3D65"/>
    <w:rsid w:val="005E63BF"/>
    <w:rsid w:val="005F00C8"/>
    <w:rsid w:val="005F09EE"/>
    <w:rsid w:val="005F0F65"/>
    <w:rsid w:val="005F1EF7"/>
    <w:rsid w:val="005F427F"/>
    <w:rsid w:val="005F6146"/>
    <w:rsid w:val="005F68BA"/>
    <w:rsid w:val="005F6ACD"/>
    <w:rsid w:val="005F6EAD"/>
    <w:rsid w:val="0060092A"/>
    <w:rsid w:val="00601611"/>
    <w:rsid w:val="00601924"/>
    <w:rsid w:val="00602026"/>
    <w:rsid w:val="00603636"/>
    <w:rsid w:val="006041D4"/>
    <w:rsid w:val="00604EA6"/>
    <w:rsid w:val="00605703"/>
    <w:rsid w:val="0060645D"/>
    <w:rsid w:val="006068C8"/>
    <w:rsid w:val="00606989"/>
    <w:rsid w:val="00607DB6"/>
    <w:rsid w:val="00610263"/>
    <w:rsid w:val="00610F16"/>
    <w:rsid w:val="0061135B"/>
    <w:rsid w:val="00611B2F"/>
    <w:rsid w:val="00612038"/>
    <w:rsid w:val="00612D9A"/>
    <w:rsid w:val="00613AF7"/>
    <w:rsid w:val="006141DE"/>
    <w:rsid w:val="006156E3"/>
    <w:rsid w:val="00617D8F"/>
    <w:rsid w:val="00620846"/>
    <w:rsid w:val="00622714"/>
    <w:rsid w:val="0062430F"/>
    <w:rsid w:val="00624518"/>
    <w:rsid w:val="00624AF9"/>
    <w:rsid w:val="006258CF"/>
    <w:rsid w:val="00626367"/>
    <w:rsid w:val="00627D61"/>
    <w:rsid w:val="006309DD"/>
    <w:rsid w:val="00631970"/>
    <w:rsid w:val="00631B7D"/>
    <w:rsid w:val="00631F01"/>
    <w:rsid w:val="00633F5C"/>
    <w:rsid w:val="00634219"/>
    <w:rsid w:val="00635971"/>
    <w:rsid w:val="00635E9A"/>
    <w:rsid w:val="00636053"/>
    <w:rsid w:val="00636584"/>
    <w:rsid w:val="00637347"/>
    <w:rsid w:val="0064001A"/>
    <w:rsid w:val="00640611"/>
    <w:rsid w:val="006418C9"/>
    <w:rsid w:val="0064234B"/>
    <w:rsid w:val="0064314D"/>
    <w:rsid w:val="006441A2"/>
    <w:rsid w:val="006443DE"/>
    <w:rsid w:val="0064498E"/>
    <w:rsid w:val="00645A45"/>
    <w:rsid w:val="006470EB"/>
    <w:rsid w:val="00647A9F"/>
    <w:rsid w:val="00650BEA"/>
    <w:rsid w:val="006549B8"/>
    <w:rsid w:val="00654D89"/>
    <w:rsid w:val="006552F1"/>
    <w:rsid w:val="00655692"/>
    <w:rsid w:val="00655C19"/>
    <w:rsid w:val="00656701"/>
    <w:rsid w:val="00656A1C"/>
    <w:rsid w:val="00656D38"/>
    <w:rsid w:val="00656E64"/>
    <w:rsid w:val="006577E2"/>
    <w:rsid w:val="0066322F"/>
    <w:rsid w:val="00663488"/>
    <w:rsid w:val="006652C7"/>
    <w:rsid w:val="006661E3"/>
    <w:rsid w:val="00667151"/>
    <w:rsid w:val="00667A59"/>
    <w:rsid w:val="00670F4E"/>
    <w:rsid w:val="00675A6A"/>
    <w:rsid w:val="006767B6"/>
    <w:rsid w:val="006807D9"/>
    <w:rsid w:val="00685F72"/>
    <w:rsid w:val="006871B1"/>
    <w:rsid w:val="006900A5"/>
    <w:rsid w:val="00690AE6"/>
    <w:rsid w:val="00691C37"/>
    <w:rsid w:val="00693B88"/>
    <w:rsid w:val="00695B20"/>
    <w:rsid w:val="006A267A"/>
    <w:rsid w:val="006A6B03"/>
    <w:rsid w:val="006A6FFF"/>
    <w:rsid w:val="006A790E"/>
    <w:rsid w:val="006B0752"/>
    <w:rsid w:val="006B1E60"/>
    <w:rsid w:val="006B567A"/>
    <w:rsid w:val="006B59CB"/>
    <w:rsid w:val="006B5E83"/>
    <w:rsid w:val="006B7DBB"/>
    <w:rsid w:val="006C0FFF"/>
    <w:rsid w:val="006C10F0"/>
    <w:rsid w:val="006C210E"/>
    <w:rsid w:val="006C2761"/>
    <w:rsid w:val="006C3EFA"/>
    <w:rsid w:val="006C5558"/>
    <w:rsid w:val="006C5E31"/>
    <w:rsid w:val="006C7EEA"/>
    <w:rsid w:val="006D1ABC"/>
    <w:rsid w:val="006D2C2C"/>
    <w:rsid w:val="006E2146"/>
    <w:rsid w:val="006E27EA"/>
    <w:rsid w:val="006E3596"/>
    <w:rsid w:val="006E3804"/>
    <w:rsid w:val="006E3C83"/>
    <w:rsid w:val="006E4201"/>
    <w:rsid w:val="006E4CF7"/>
    <w:rsid w:val="006E603C"/>
    <w:rsid w:val="006E65BD"/>
    <w:rsid w:val="006E72C5"/>
    <w:rsid w:val="006E750A"/>
    <w:rsid w:val="006E7B3E"/>
    <w:rsid w:val="006E7C79"/>
    <w:rsid w:val="006F0619"/>
    <w:rsid w:val="006F0B9D"/>
    <w:rsid w:val="006F0D76"/>
    <w:rsid w:val="006F3AA1"/>
    <w:rsid w:val="006F4500"/>
    <w:rsid w:val="006F5194"/>
    <w:rsid w:val="006F58F3"/>
    <w:rsid w:val="006F6E01"/>
    <w:rsid w:val="00700192"/>
    <w:rsid w:val="007003E1"/>
    <w:rsid w:val="00700868"/>
    <w:rsid w:val="007042B2"/>
    <w:rsid w:val="00704BEA"/>
    <w:rsid w:val="00704E74"/>
    <w:rsid w:val="00705B82"/>
    <w:rsid w:val="007060A7"/>
    <w:rsid w:val="00711B2F"/>
    <w:rsid w:val="007125AD"/>
    <w:rsid w:val="0071261E"/>
    <w:rsid w:val="007131E8"/>
    <w:rsid w:val="007150AD"/>
    <w:rsid w:val="007152F3"/>
    <w:rsid w:val="00716F40"/>
    <w:rsid w:val="007175A2"/>
    <w:rsid w:val="00720114"/>
    <w:rsid w:val="007237AC"/>
    <w:rsid w:val="007256AC"/>
    <w:rsid w:val="0072585E"/>
    <w:rsid w:val="00725B26"/>
    <w:rsid w:val="007261A2"/>
    <w:rsid w:val="00726873"/>
    <w:rsid w:val="0072780D"/>
    <w:rsid w:val="00731DCC"/>
    <w:rsid w:val="00733334"/>
    <w:rsid w:val="00733A6B"/>
    <w:rsid w:val="00733BF7"/>
    <w:rsid w:val="00734366"/>
    <w:rsid w:val="00734E9F"/>
    <w:rsid w:val="00736138"/>
    <w:rsid w:val="00736BDA"/>
    <w:rsid w:val="0073725E"/>
    <w:rsid w:val="00740A62"/>
    <w:rsid w:val="00742A0C"/>
    <w:rsid w:val="00743407"/>
    <w:rsid w:val="0074367C"/>
    <w:rsid w:val="007440E3"/>
    <w:rsid w:val="00745EBA"/>
    <w:rsid w:val="0075207D"/>
    <w:rsid w:val="00754A78"/>
    <w:rsid w:val="00754C0A"/>
    <w:rsid w:val="0075547E"/>
    <w:rsid w:val="00755F37"/>
    <w:rsid w:val="007574BA"/>
    <w:rsid w:val="00760054"/>
    <w:rsid w:val="007603E0"/>
    <w:rsid w:val="00760E56"/>
    <w:rsid w:val="00761EAC"/>
    <w:rsid w:val="007623F5"/>
    <w:rsid w:val="00763E3E"/>
    <w:rsid w:val="00763EBA"/>
    <w:rsid w:val="00765722"/>
    <w:rsid w:val="00765909"/>
    <w:rsid w:val="00765F67"/>
    <w:rsid w:val="0076640E"/>
    <w:rsid w:val="00766B96"/>
    <w:rsid w:val="00766D3F"/>
    <w:rsid w:val="0077060F"/>
    <w:rsid w:val="007711D8"/>
    <w:rsid w:val="00771A65"/>
    <w:rsid w:val="00771C8F"/>
    <w:rsid w:val="00772B17"/>
    <w:rsid w:val="00772CBE"/>
    <w:rsid w:val="00774A31"/>
    <w:rsid w:val="007753E1"/>
    <w:rsid w:val="00776C9C"/>
    <w:rsid w:val="00782C6D"/>
    <w:rsid w:val="007839F7"/>
    <w:rsid w:val="00785464"/>
    <w:rsid w:val="0078600F"/>
    <w:rsid w:val="00787889"/>
    <w:rsid w:val="007928E4"/>
    <w:rsid w:val="007939C5"/>
    <w:rsid w:val="00793F81"/>
    <w:rsid w:val="007A0B04"/>
    <w:rsid w:val="007A2243"/>
    <w:rsid w:val="007A30AD"/>
    <w:rsid w:val="007A38D0"/>
    <w:rsid w:val="007B0553"/>
    <w:rsid w:val="007B0BF0"/>
    <w:rsid w:val="007B2443"/>
    <w:rsid w:val="007B28E7"/>
    <w:rsid w:val="007B3C19"/>
    <w:rsid w:val="007B4DCE"/>
    <w:rsid w:val="007B62CC"/>
    <w:rsid w:val="007C0A5D"/>
    <w:rsid w:val="007C1BD3"/>
    <w:rsid w:val="007C26B0"/>
    <w:rsid w:val="007C3099"/>
    <w:rsid w:val="007C327E"/>
    <w:rsid w:val="007C4ADF"/>
    <w:rsid w:val="007C559F"/>
    <w:rsid w:val="007D0CA5"/>
    <w:rsid w:val="007D282B"/>
    <w:rsid w:val="007D581D"/>
    <w:rsid w:val="007D5F88"/>
    <w:rsid w:val="007D6F0A"/>
    <w:rsid w:val="007E1C26"/>
    <w:rsid w:val="007E1D14"/>
    <w:rsid w:val="007E296B"/>
    <w:rsid w:val="007E414C"/>
    <w:rsid w:val="007E5FF8"/>
    <w:rsid w:val="007E6CC2"/>
    <w:rsid w:val="007F0BFA"/>
    <w:rsid w:val="007F1DAE"/>
    <w:rsid w:val="007F2E36"/>
    <w:rsid w:val="007F3793"/>
    <w:rsid w:val="007F38A2"/>
    <w:rsid w:val="007F5415"/>
    <w:rsid w:val="007F5CD3"/>
    <w:rsid w:val="008008FC"/>
    <w:rsid w:val="00802FCA"/>
    <w:rsid w:val="00803BA6"/>
    <w:rsid w:val="00804D40"/>
    <w:rsid w:val="00807619"/>
    <w:rsid w:val="00807B2C"/>
    <w:rsid w:val="008112A0"/>
    <w:rsid w:val="0081198D"/>
    <w:rsid w:val="008154A3"/>
    <w:rsid w:val="00815D52"/>
    <w:rsid w:val="008160A7"/>
    <w:rsid w:val="008202F4"/>
    <w:rsid w:val="00820498"/>
    <w:rsid w:val="0082421E"/>
    <w:rsid w:val="00825C28"/>
    <w:rsid w:val="00825FA0"/>
    <w:rsid w:val="0082681B"/>
    <w:rsid w:val="008272E1"/>
    <w:rsid w:val="008274AB"/>
    <w:rsid w:val="00827559"/>
    <w:rsid w:val="008307D9"/>
    <w:rsid w:val="00830A4F"/>
    <w:rsid w:val="00831732"/>
    <w:rsid w:val="00833A14"/>
    <w:rsid w:val="00833D39"/>
    <w:rsid w:val="00833EF7"/>
    <w:rsid w:val="00834258"/>
    <w:rsid w:val="00834390"/>
    <w:rsid w:val="00835827"/>
    <w:rsid w:val="0083691D"/>
    <w:rsid w:val="008403F5"/>
    <w:rsid w:val="00840ECD"/>
    <w:rsid w:val="008418A2"/>
    <w:rsid w:val="008442CD"/>
    <w:rsid w:val="00844A54"/>
    <w:rsid w:val="008450CE"/>
    <w:rsid w:val="00845133"/>
    <w:rsid w:val="008512AF"/>
    <w:rsid w:val="008531A5"/>
    <w:rsid w:val="00854A44"/>
    <w:rsid w:val="00854AA0"/>
    <w:rsid w:val="00854D92"/>
    <w:rsid w:val="00854DA2"/>
    <w:rsid w:val="00855024"/>
    <w:rsid w:val="008562C5"/>
    <w:rsid w:val="00856EDB"/>
    <w:rsid w:val="008577F5"/>
    <w:rsid w:val="008578F4"/>
    <w:rsid w:val="008605D4"/>
    <w:rsid w:val="0086095F"/>
    <w:rsid w:val="008610A3"/>
    <w:rsid w:val="00861C5D"/>
    <w:rsid w:val="00865A9D"/>
    <w:rsid w:val="0086624D"/>
    <w:rsid w:val="00866C1A"/>
    <w:rsid w:val="00866D9F"/>
    <w:rsid w:val="008717BE"/>
    <w:rsid w:val="00872D4A"/>
    <w:rsid w:val="00874C68"/>
    <w:rsid w:val="0087607D"/>
    <w:rsid w:val="0087619C"/>
    <w:rsid w:val="00876903"/>
    <w:rsid w:val="00880666"/>
    <w:rsid w:val="00881C5D"/>
    <w:rsid w:val="00882888"/>
    <w:rsid w:val="00884931"/>
    <w:rsid w:val="00890B9C"/>
    <w:rsid w:val="00891AEA"/>
    <w:rsid w:val="00891B51"/>
    <w:rsid w:val="00892B05"/>
    <w:rsid w:val="00892C30"/>
    <w:rsid w:val="00893703"/>
    <w:rsid w:val="00893BD9"/>
    <w:rsid w:val="0089511F"/>
    <w:rsid w:val="0089564D"/>
    <w:rsid w:val="00897358"/>
    <w:rsid w:val="008A0452"/>
    <w:rsid w:val="008A15BC"/>
    <w:rsid w:val="008A18FB"/>
    <w:rsid w:val="008A1982"/>
    <w:rsid w:val="008A1A15"/>
    <w:rsid w:val="008A1BFA"/>
    <w:rsid w:val="008A2361"/>
    <w:rsid w:val="008A5493"/>
    <w:rsid w:val="008A7F01"/>
    <w:rsid w:val="008B0D3C"/>
    <w:rsid w:val="008B11B3"/>
    <w:rsid w:val="008B3015"/>
    <w:rsid w:val="008B40AE"/>
    <w:rsid w:val="008B4C91"/>
    <w:rsid w:val="008C056E"/>
    <w:rsid w:val="008C0FA5"/>
    <w:rsid w:val="008C1848"/>
    <w:rsid w:val="008C27EF"/>
    <w:rsid w:val="008C2957"/>
    <w:rsid w:val="008C2FA5"/>
    <w:rsid w:val="008C4A59"/>
    <w:rsid w:val="008C556F"/>
    <w:rsid w:val="008C5B1D"/>
    <w:rsid w:val="008C7088"/>
    <w:rsid w:val="008C7110"/>
    <w:rsid w:val="008D1763"/>
    <w:rsid w:val="008D22A9"/>
    <w:rsid w:val="008D2A74"/>
    <w:rsid w:val="008D42FD"/>
    <w:rsid w:val="008D54BB"/>
    <w:rsid w:val="008D78C4"/>
    <w:rsid w:val="008E05B4"/>
    <w:rsid w:val="008E108F"/>
    <w:rsid w:val="008E2B93"/>
    <w:rsid w:val="008E33CE"/>
    <w:rsid w:val="008E3BA2"/>
    <w:rsid w:val="008E4FC9"/>
    <w:rsid w:val="008E5E13"/>
    <w:rsid w:val="008E6B31"/>
    <w:rsid w:val="008E6EC0"/>
    <w:rsid w:val="008E7228"/>
    <w:rsid w:val="008E7700"/>
    <w:rsid w:val="008F0807"/>
    <w:rsid w:val="008F0B72"/>
    <w:rsid w:val="008F1616"/>
    <w:rsid w:val="008F226A"/>
    <w:rsid w:val="008F33CB"/>
    <w:rsid w:val="008F3D5A"/>
    <w:rsid w:val="008F56EF"/>
    <w:rsid w:val="008F5984"/>
    <w:rsid w:val="008F5BDD"/>
    <w:rsid w:val="008F6374"/>
    <w:rsid w:val="008F7D01"/>
    <w:rsid w:val="00900D73"/>
    <w:rsid w:val="00902081"/>
    <w:rsid w:val="00903F84"/>
    <w:rsid w:val="00905A09"/>
    <w:rsid w:val="00911077"/>
    <w:rsid w:val="00912654"/>
    <w:rsid w:val="009144FA"/>
    <w:rsid w:val="00915ABF"/>
    <w:rsid w:val="00916689"/>
    <w:rsid w:val="00916CC8"/>
    <w:rsid w:val="009203A5"/>
    <w:rsid w:val="009206E6"/>
    <w:rsid w:val="00920CF5"/>
    <w:rsid w:val="00921615"/>
    <w:rsid w:val="00922DB5"/>
    <w:rsid w:val="00922DF2"/>
    <w:rsid w:val="00923856"/>
    <w:rsid w:val="0092389B"/>
    <w:rsid w:val="00923DF3"/>
    <w:rsid w:val="00925425"/>
    <w:rsid w:val="00926B9F"/>
    <w:rsid w:val="00927A6C"/>
    <w:rsid w:val="00931712"/>
    <w:rsid w:val="00934F14"/>
    <w:rsid w:val="00935924"/>
    <w:rsid w:val="0093748C"/>
    <w:rsid w:val="009375E7"/>
    <w:rsid w:val="0094012E"/>
    <w:rsid w:val="0094167E"/>
    <w:rsid w:val="00943719"/>
    <w:rsid w:val="00944A9F"/>
    <w:rsid w:val="0094535A"/>
    <w:rsid w:val="00945A2C"/>
    <w:rsid w:val="00945FA9"/>
    <w:rsid w:val="00946519"/>
    <w:rsid w:val="009502DC"/>
    <w:rsid w:val="00950A53"/>
    <w:rsid w:val="00950F57"/>
    <w:rsid w:val="009538B7"/>
    <w:rsid w:val="00961C13"/>
    <w:rsid w:val="0096265D"/>
    <w:rsid w:val="009627D7"/>
    <w:rsid w:val="00964639"/>
    <w:rsid w:val="00964C2C"/>
    <w:rsid w:val="00967551"/>
    <w:rsid w:val="0097469A"/>
    <w:rsid w:val="0097778C"/>
    <w:rsid w:val="00977852"/>
    <w:rsid w:val="009811CB"/>
    <w:rsid w:val="0098164D"/>
    <w:rsid w:val="00983319"/>
    <w:rsid w:val="00983BF4"/>
    <w:rsid w:val="00984C3C"/>
    <w:rsid w:val="00986A99"/>
    <w:rsid w:val="00987147"/>
    <w:rsid w:val="00990108"/>
    <w:rsid w:val="00990164"/>
    <w:rsid w:val="00990594"/>
    <w:rsid w:val="00990704"/>
    <w:rsid w:val="009909CB"/>
    <w:rsid w:val="0099226F"/>
    <w:rsid w:val="009922AE"/>
    <w:rsid w:val="00993066"/>
    <w:rsid w:val="0099491D"/>
    <w:rsid w:val="0099526C"/>
    <w:rsid w:val="00995FD2"/>
    <w:rsid w:val="009A1407"/>
    <w:rsid w:val="009A4BCC"/>
    <w:rsid w:val="009A5AF8"/>
    <w:rsid w:val="009A7B9C"/>
    <w:rsid w:val="009B0A1A"/>
    <w:rsid w:val="009B226D"/>
    <w:rsid w:val="009B325A"/>
    <w:rsid w:val="009B6A01"/>
    <w:rsid w:val="009C0B35"/>
    <w:rsid w:val="009C0D9D"/>
    <w:rsid w:val="009C1D00"/>
    <w:rsid w:val="009C575E"/>
    <w:rsid w:val="009C5C2E"/>
    <w:rsid w:val="009D094E"/>
    <w:rsid w:val="009D1F83"/>
    <w:rsid w:val="009D24F2"/>
    <w:rsid w:val="009D6CB8"/>
    <w:rsid w:val="009D78F6"/>
    <w:rsid w:val="009D7EFD"/>
    <w:rsid w:val="009E0210"/>
    <w:rsid w:val="009E0408"/>
    <w:rsid w:val="009E1AB9"/>
    <w:rsid w:val="009E3D2F"/>
    <w:rsid w:val="009E70A9"/>
    <w:rsid w:val="009E70B6"/>
    <w:rsid w:val="009E72E5"/>
    <w:rsid w:val="009E77CD"/>
    <w:rsid w:val="009F11F3"/>
    <w:rsid w:val="009F134E"/>
    <w:rsid w:val="009F13AE"/>
    <w:rsid w:val="009F36C9"/>
    <w:rsid w:val="009F3EFE"/>
    <w:rsid w:val="009F518F"/>
    <w:rsid w:val="009F54C6"/>
    <w:rsid w:val="009F5614"/>
    <w:rsid w:val="009F6093"/>
    <w:rsid w:val="009F7770"/>
    <w:rsid w:val="00A01D26"/>
    <w:rsid w:val="00A027D8"/>
    <w:rsid w:val="00A06A38"/>
    <w:rsid w:val="00A11005"/>
    <w:rsid w:val="00A12C24"/>
    <w:rsid w:val="00A20B6E"/>
    <w:rsid w:val="00A215B0"/>
    <w:rsid w:val="00A2181B"/>
    <w:rsid w:val="00A21EA4"/>
    <w:rsid w:val="00A220FF"/>
    <w:rsid w:val="00A23477"/>
    <w:rsid w:val="00A236E1"/>
    <w:rsid w:val="00A25A6E"/>
    <w:rsid w:val="00A25C26"/>
    <w:rsid w:val="00A26330"/>
    <w:rsid w:val="00A2785A"/>
    <w:rsid w:val="00A30261"/>
    <w:rsid w:val="00A30616"/>
    <w:rsid w:val="00A31D72"/>
    <w:rsid w:val="00A320A7"/>
    <w:rsid w:val="00A40141"/>
    <w:rsid w:val="00A42F2B"/>
    <w:rsid w:val="00A465DB"/>
    <w:rsid w:val="00A46947"/>
    <w:rsid w:val="00A46DD1"/>
    <w:rsid w:val="00A476AB"/>
    <w:rsid w:val="00A52FFE"/>
    <w:rsid w:val="00A535FB"/>
    <w:rsid w:val="00A602E2"/>
    <w:rsid w:val="00A62033"/>
    <w:rsid w:val="00A63142"/>
    <w:rsid w:val="00A63F04"/>
    <w:rsid w:val="00A70408"/>
    <w:rsid w:val="00A70B28"/>
    <w:rsid w:val="00A71AA9"/>
    <w:rsid w:val="00A71CBF"/>
    <w:rsid w:val="00A7214A"/>
    <w:rsid w:val="00A7293C"/>
    <w:rsid w:val="00A74CAC"/>
    <w:rsid w:val="00A75816"/>
    <w:rsid w:val="00A76A85"/>
    <w:rsid w:val="00A76BB3"/>
    <w:rsid w:val="00A772B3"/>
    <w:rsid w:val="00A77912"/>
    <w:rsid w:val="00A81F87"/>
    <w:rsid w:val="00A831AD"/>
    <w:rsid w:val="00A839BA"/>
    <w:rsid w:val="00A864BE"/>
    <w:rsid w:val="00A8720D"/>
    <w:rsid w:val="00A900D0"/>
    <w:rsid w:val="00A924E0"/>
    <w:rsid w:val="00A9257C"/>
    <w:rsid w:val="00A9352F"/>
    <w:rsid w:val="00A936EA"/>
    <w:rsid w:val="00A93F45"/>
    <w:rsid w:val="00A94219"/>
    <w:rsid w:val="00A942EA"/>
    <w:rsid w:val="00A95C1C"/>
    <w:rsid w:val="00A97D0D"/>
    <w:rsid w:val="00AA06C9"/>
    <w:rsid w:val="00AA07A7"/>
    <w:rsid w:val="00AA14B1"/>
    <w:rsid w:val="00AA2783"/>
    <w:rsid w:val="00AA761C"/>
    <w:rsid w:val="00AB09A6"/>
    <w:rsid w:val="00AB0A1C"/>
    <w:rsid w:val="00AB1306"/>
    <w:rsid w:val="00AB1319"/>
    <w:rsid w:val="00AB250F"/>
    <w:rsid w:val="00AB33C3"/>
    <w:rsid w:val="00AB3BBC"/>
    <w:rsid w:val="00AB48F2"/>
    <w:rsid w:val="00AB4A97"/>
    <w:rsid w:val="00AB5633"/>
    <w:rsid w:val="00AB7B71"/>
    <w:rsid w:val="00AC0354"/>
    <w:rsid w:val="00AC055B"/>
    <w:rsid w:val="00AC14D8"/>
    <w:rsid w:val="00AC2ADF"/>
    <w:rsid w:val="00AC2B22"/>
    <w:rsid w:val="00AC3087"/>
    <w:rsid w:val="00AC52C6"/>
    <w:rsid w:val="00AC5C82"/>
    <w:rsid w:val="00AC67F6"/>
    <w:rsid w:val="00AD03BC"/>
    <w:rsid w:val="00AD0F3E"/>
    <w:rsid w:val="00AD10A0"/>
    <w:rsid w:val="00AD178A"/>
    <w:rsid w:val="00AD1A78"/>
    <w:rsid w:val="00AD3957"/>
    <w:rsid w:val="00AD58A7"/>
    <w:rsid w:val="00AD5D9D"/>
    <w:rsid w:val="00AD6569"/>
    <w:rsid w:val="00AD67BB"/>
    <w:rsid w:val="00AD688F"/>
    <w:rsid w:val="00AE0FA7"/>
    <w:rsid w:val="00AE30C8"/>
    <w:rsid w:val="00AE3424"/>
    <w:rsid w:val="00AE3BD2"/>
    <w:rsid w:val="00AE46F7"/>
    <w:rsid w:val="00AE5108"/>
    <w:rsid w:val="00AE63BD"/>
    <w:rsid w:val="00AE656A"/>
    <w:rsid w:val="00AF0B86"/>
    <w:rsid w:val="00AF1DB3"/>
    <w:rsid w:val="00AF2C40"/>
    <w:rsid w:val="00AF2E05"/>
    <w:rsid w:val="00AF2F19"/>
    <w:rsid w:val="00AF3462"/>
    <w:rsid w:val="00AF475B"/>
    <w:rsid w:val="00AF5CA4"/>
    <w:rsid w:val="00AF662C"/>
    <w:rsid w:val="00AF745E"/>
    <w:rsid w:val="00B00360"/>
    <w:rsid w:val="00B005BE"/>
    <w:rsid w:val="00B026E1"/>
    <w:rsid w:val="00B02E0D"/>
    <w:rsid w:val="00B03180"/>
    <w:rsid w:val="00B06607"/>
    <w:rsid w:val="00B06838"/>
    <w:rsid w:val="00B07E88"/>
    <w:rsid w:val="00B10007"/>
    <w:rsid w:val="00B10539"/>
    <w:rsid w:val="00B10AFF"/>
    <w:rsid w:val="00B10D4F"/>
    <w:rsid w:val="00B162DC"/>
    <w:rsid w:val="00B16687"/>
    <w:rsid w:val="00B17FFD"/>
    <w:rsid w:val="00B2076A"/>
    <w:rsid w:val="00B213EB"/>
    <w:rsid w:val="00B219C5"/>
    <w:rsid w:val="00B2303E"/>
    <w:rsid w:val="00B231CF"/>
    <w:rsid w:val="00B2447E"/>
    <w:rsid w:val="00B24682"/>
    <w:rsid w:val="00B25444"/>
    <w:rsid w:val="00B255D3"/>
    <w:rsid w:val="00B26F86"/>
    <w:rsid w:val="00B271A9"/>
    <w:rsid w:val="00B27D4B"/>
    <w:rsid w:val="00B30371"/>
    <w:rsid w:val="00B3111E"/>
    <w:rsid w:val="00B3425C"/>
    <w:rsid w:val="00B34B81"/>
    <w:rsid w:val="00B34B90"/>
    <w:rsid w:val="00B35BE9"/>
    <w:rsid w:val="00B36834"/>
    <w:rsid w:val="00B41215"/>
    <w:rsid w:val="00B416BC"/>
    <w:rsid w:val="00B426A4"/>
    <w:rsid w:val="00B4339A"/>
    <w:rsid w:val="00B46394"/>
    <w:rsid w:val="00B47577"/>
    <w:rsid w:val="00B47E96"/>
    <w:rsid w:val="00B5027A"/>
    <w:rsid w:val="00B51601"/>
    <w:rsid w:val="00B52603"/>
    <w:rsid w:val="00B547B0"/>
    <w:rsid w:val="00B55DF9"/>
    <w:rsid w:val="00B56AFB"/>
    <w:rsid w:val="00B57917"/>
    <w:rsid w:val="00B61B0D"/>
    <w:rsid w:val="00B634AF"/>
    <w:rsid w:val="00B63F70"/>
    <w:rsid w:val="00B64F38"/>
    <w:rsid w:val="00B656F5"/>
    <w:rsid w:val="00B6572B"/>
    <w:rsid w:val="00B66275"/>
    <w:rsid w:val="00B6637A"/>
    <w:rsid w:val="00B66D73"/>
    <w:rsid w:val="00B67191"/>
    <w:rsid w:val="00B73E9C"/>
    <w:rsid w:val="00B75847"/>
    <w:rsid w:val="00B77331"/>
    <w:rsid w:val="00B777B9"/>
    <w:rsid w:val="00B8158E"/>
    <w:rsid w:val="00B8218D"/>
    <w:rsid w:val="00B82557"/>
    <w:rsid w:val="00B82DB3"/>
    <w:rsid w:val="00B85053"/>
    <w:rsid w:val="00B86699"/>
    <w:rsid w:val="00B901BB"/>
    <w:rsid w:val="00B901E2"/>
    <w:rsid w:val="00B90A1F"/>
    <w:rsid w:val="00B90BB9"/>
    <w:rsid w:val="00B92CA9"/>
    <w:rsid w:val="00B937AD"/>
    <w:rsid w:val="00B9396A"/>
    <w:rsid w:val="00B947D4"/>
    <w:rsid w:val="00B954CE"/>
    <w:rsid w:val="00B96BAF"/>
    <w:rsid w:val="00B96BCB"/>
    <w:rsid w:val="00BA32BB"/>
    <w:rsid w:val="00BA3D31"/>
    <w:rsid w:val="00BA5043"/>
    <w:rsid w:val="00BA67D2"/>
    <w:rsid w:val="00BA6DBB"/>
    <w:rsid w:val="00BA754C"/>
    <w:rsid w:val="00BB3FEE"/>
    <w:rsid w:val="00BB43DB"/>
    <w:rsid w:val="00BB472D"/>
    <w:rsid w:val="00BB4AE8"/>
    <w:rsid w:val="00BB5A50"/>
    <w:rsid w:val="00BC0916"/>
    <w:rsid w:val="00BC0E14"/>
    <w:rsid w:val="00BC39D9"/>
    <w:rsid w:val="00BC440C"/>
    <w:rsid w:val="00BC719F"/>
    <w:rsid w:val="00BD04F7"/>
    <w:rsid w:val="00BD0633"/>
    <w:rsid w:val="00BD14CD"/>
    <w:rsid w:val="00BE082E"/>
    <w:rsid w:val="00BE12D3"/>
    <w:rsid w:val="00BE176F"/>
    <w:rsid w:val="00BE76BD"/>
    <w:rsid w:val="00BF102C"/>
    <w:rsid w:val="00BF1649"/>
    <w:rsid w:val="00BF2FFB"/>
    <w:rsid w:val="00BF4FA5"/>
    <w:rsid w:val="00C00C29"/>
    <w:rsid w:val="00C00F84"/>
    <w:rsid w:val="00C0192E"/>
    <w:rsid w:val="00C022DB"/>
    <w:rsid w:val="00C024F6"/>
    <w:rsid w:val="00C048A4"/>
    <w:rsid w:val="00C05957"/>
    <w:rsid w:val="00C066C6"/>
    <w:rsid w:val="00C0739B"/>
    <w:rsid w:val="00C07BFD"/>
    <w:rsid w:val="00C127F2"/>
    <w:rsid w:val="00C13E39"/>
    <w:rsid w:val="00C14979"/>
    <w:rsid w:val="00C14CDD"/>
    <w:rsid w:val="00C15B52"/>
    <w:rsid w:val="00C167C1"/>
    <w:rsid w:val="00C16D93"/>
    <w:rsid w:val="00C200B8"/>
    <w:rsid w:val="00C20DDF"/>
    <w:rsid w:val="00C2124E"/>
    <w:rsid w:val="00C22958"/>
    <w:rsid w:val="00C2448B"/>
    <w:rsid w:val="00C25049"/>
    <w:rsid w:val="00C254E8"/>
    <w:rsid w:val="00C27D80"/>
    <w:rsid w:val="00C30C2E"/>
    <w:rsid w:val="00C32543"/>
    <w:rsid w:val="00C33E8D"/>
    <w:rsid w:val="00C340C1"/>
    <w:rsid w:val="00C35993"/>
    <w:rsid w:val="00C363CC"/>
    <w:rsid w:val="00C3699D"/>
    <w:rsid w:val="00C4163F"/>
    <w:rsid w:val="00C41C23"/>
    <w:rsid w:val="00C4270F"/>
    <w:rsid w:val="00C4333F"/>
    <w:rsid w:val="00C469A1"/>
    <w:rsid w:val="00C47BE7"/>
    <w:rsid w:val="00C502A2"/>
    <w:rsid w:val="00C509DA"/>
    <w:rsid w:val="00C50F19"/>
    <w:rsid w:val="00C51A2D"/>
    <w:rsid w:val="00C51F5D"/>
    <w:rsid w:val="00C53220"/>
    <w:rsid w:val="00C53BFB"/>
    <w:rsid w:val="00C5424C"/>
    <w:rsid w:val="00C54DC6"/>
    <w:rsid w:val="00C64B87"/>
    <w:rsid w:val="00C66744"/>
    <w:rsid w:val="00C673CD"/>
    <w:rsid w:val="00C6771D"/>
    <w:rsid w:val="00C70601"/>
    <w:rsid w:val="00C71B56"/>
    <w:rsid w:val="00C73C37"/>
    <w:rsid w:val="00C74A06"/>
    <w:rsid w:val="00C74A6F"/>
    <w:rsid w:val="00C754C3"/>
    <w:rsid w:val="00C760D0"/>
    <w:rsid w:val="00C76B40"/>
    <w:rsid w:val="00C773EE"/>
    <w:rsid w:val="00C807E2"/>
    <w:rsid w:val="00C81D5E"/>
    <w:rsid w:val="00C83A5D"/>
    <w:rsid w:val="00C83CBC"/>
    <w:rsid w:val="00C8415F"/>
    <w:rsid w:val="00C85380"/>
    <w:rsid w:val="00C85BB9"/>
    <w:rsid w:val="00C86002"/>
    <w:rsid w:val="00C862DE"/>
    <w:rsid w:val="00C86625"/>
    <w:rsid w:val="00C8669F"/>
    <w:rsid w:val="00C878C9"/>
    <w:rsid w:val="00C903FE"/>
    <w:rsid w:val="00C92191"/>
    <w:rsid w:val="00C92E11"/>
    <w:rsid w:val="00C93F12"/>
    <w:rsid w:val="00C95153"/>
    <w:rsid w:val="00CA0489"/>
    <w:rsid w:val="00CA050B"/>
    <w:rsid w:val="00CA10C0"/>
    <w:rsid w:val="00CA183D"/>
    <w:rsid w:val="00CA18F9"/>
    <w:rsid w:val="00CA354E"/>
    <w:rsid w:val="00CA5138"/>
    <w:rsid w:val="00CA5C54"/>
    <w:rsid w:val="00CA5CB0"/>
    <w:rsid w:val="00CA6DF8"/>
    <w:rsid w:val="00CB05C8"/>
    <w:rsid w:val="00CB0925"/>
    <w:rsid w:val="00CB0D0F"/>
    <w:rsid w:val="00CB3650"/>
    <w:rsid w:val="00CB40A1"/>
    <w:rsid w:val="00CB453B"/>
    <w:rsid w:val="00CC1926"/>
    <w:rsid w:val="00CC1A01"/>
    <w:rsid w:val="00CC30A8"/>
    <w:rsid w:val="00CC43E3"/>
    <w:rsid w:val="00CC5134"/>
    <w:rsid w:val="00CC524F"/>
    <w:rsid w:val="00CC767E"/>
    <w:rsid w:val="00CD0B02"/>
    <w:rsid w:val="00CD294F"/>
    <w:rsid w:val="00CD37E1"/>
    <w:rsid w:val="00CD438E"/>
    <w:rsid w:val="00CE05A1"/>
    <w:rsid w:val="00CE099B"/>
    <w:rsid w:val="00CE0B5B"/>
    <w:rsid w:val="00CE1453"/>
    <w:rsid w:val="00CE2A76"/>
    <w:rsid w:val="00CE42A2"/>
    <w:rsid w:val="00CE5325"/>
    <w:rsid w:val="00CE5C21"/>
    <w:rsid w:val="00CE5E14"/>
    <w:rsid w:val="00CE60C7"/>
    <w:rsid w:val="00CE70B7"/>
    <w:rsid w:val="00CE77BA"/>
    <w:rsid w:val="00CF1778"/>
    <w:rsid w:val="00CF7183"/>
    <w:rsid w:val="00D0691F"/>
    <w:rsid w:val="00D07632"/>
    <w:rsid w:val="00D100CF"/>
    <w:rsid w:val="00D10726"/>
    <w:rsid w:val="00D11D36"/>
    <w:rsid w:val="00D1232A"/>
    <w:rsid w:val="00D13043"/>
    <w:rsid w:val="00D13A76"/>
    <w:rsid w:val="00D1456C"/>
    <w:rsid w:val="00D14679"/>
    <w:rsid w:val="00D156AD"/>
    <w:rsid w:val="00D15844"/>
    <w:rsid w:val="00D17424"/>
    <w:rsid w:val="00D212EC"/>
    <w:rsid w:val="00D2155A"/>
    <w:rsid w:val="00D2418C"/>
    <w:rsid w:val="00D257B3"/>
    <w:rsid w:val="00D25BE0"/>
    <w:rsid w:val="00D25CEF"/>
    <w:rsid w:val="00D266BB"/>
    <w:rsid w:val="00D27420"/>
    <w:rsid w:val="00D27429"/>
    <w:rsid w:val="00D32399"/>
    <w:rsid w:val="00D325BE"/>
    <w:rsid w:val="00D33D3B"/>
    <w:rsid w:val="00D37C77"/>
    <w:rsid w:val="00D37EF0"/>
    <w:rsid w:val="00D40089"/>
    <w:rsid w:val="00D40150"/>
    <w:rsid w:val="00D40741"/>
    <w:rsid w:val="00D4421B"/>
    <w:rsid w:val="00D44BB5"/>
    <w:rsid w:val="00D45081"/>
    <w:rsid w:val="00D45C83"/>
    <w:rsid w:val="00D47CC5"/>
    <w:rsid w:val="00D52608"/>
    <w:rsid w:val="00D52EBE"/>
    <w:rsid w:val="00D53A9D"/>
    <w:rsid w:val="00D5426E"/>
    <w:rsid w:val="00D548E2"/>
    <w:rsid w:val="00D54B0F"/>
    <w:rsid w:val="00D61045"/>
    <w:rsid w:val="00D61BEA"/>
    <w:rsid w:val="00D61D81"/>
    <w:rsid w:val="00D632FB"/>
    <w:rsid w:val="00D6363A"/>
    <w:rsid w:val="00D63681"/>
    <w:rsid w:val="00D64901"/>
    <w:rsid w:val="00D65B35"/>
    <w:rsid w:val="00D66985"/>
    <w:rsid w:val="00D66AA0"/>
    <w:rsid w:val="00D66FA1"/>
    <w:rsid w:val="00D67E3B"/>
    <w:rsid w:val="00D67F59"/>
    <w:rsid w:val="00D703ED"/>
    <w:rsid w:val="00D724EB"/>
    <w:rsid w:val="00D738DB"/>
    <w:rsid w:val="00D747E6"/>
    <w:rsid w:val="00D753A4"/>
    <w:rsid w:val="00D767D8"/>
    <w:rsid w:val="00D7767C"/>
    <w:rsid w:val="00D80B36"/>
    <w:rsid w:val="00D81865"/>
    <w:rsid w:val="00D82520"/>
    <w:rsid w:val="00D82DD2"/>
    <w:rsid w:val="00D8353F"/>
    <w:rsid w:val="00D8396E"/>
    <w:rsid w:val="00D83B54"/>
    <w:rsid w:val="00D8424D"/>
    <w:rsid w:val="00D87C6B"/>
    <w:rsid w:val="00D92267"/>
    <w:rsid w:val="00D94503"/>
    <w:rsid w:val="00D972D7"/>
    <w:rsid w:val="00D97906"/>
    <w:rsid w:val="00DA00CE"/>
    <w:rsid w:val="00DA1759"/>
    <w:rsid w:val="00DA30FF"/>
    <w:rsid w:val="00DA4DEB"/>
    <w:rsid w:val="00DA6987"/>
    <w:rsid w:val="00DA74B9"/>
    <w:rsid w:val="00DA7771"/>
    <w:rsid w:val="00DB0839"/>
    <w:rsid w:val="00DB0CCD"/>
    <w:rsid w:val="00DB3349"/>
    <w:rsid w:val="00DB45CD"/>
    <w:rsid w:val="00DB5B7F"/>
    <w:rsid w:val="00DB5C3F"/>
    <w:rsid w:val="00DB6685"/>
    <w:rsid w:val="00DB6AFD"/>
    <w:rsid w:val="00DC026A"/>
    <w:rsid w:val="00DC104F"/>
    <w:rsid w:val="00DC2CC8"/>
    <w:rsid w:val="00DC3766"/>
    <w:rsid w:val="00DC3D60"/>
    <w:rsid w:val="00DC3E99"/>
    <w:rsid w:val="00DC3FAB"/>
    <w:rsid w:val="00DC4249"/>
    <w:rsid w:val="00DC45FA"/>
    <w:rsid w:val="00DC73B1"/>
    <w:rsid w:val="00DD0228"/>
    <w:rsid w:val="00DD19D3"/>
    <w:rsid w:val="00DD27CF"/>
    <w:rsid w:val="00DD38C1"/>
    <w:rsid w:val="00DD41ED"/>
    <w:rsid w:val="00DD4392"/>
    <w:rsid w:val="00DD63D5"/>
    <w:rsid w:val="00DD64A3"/>
    <w:rsid w:val="00DD6B38"/>
    <w:rsid w:val="00DD7FAC"/>
    <w:rsid w:val="00DE190B"/>
    <w:rsid w:val="00DE2A4B"/>
    <w:rsid w:val="00DE327A"/>
    <w:rsid w:val="00DE32C7"/>
    <w:rsid w:val="00DE49F4"/>
    <w:rsid w:val="00DE577B"/>
    <w:rsid w:val="00DE6639"/>
    <w:rsid w:val="00DF17F1"/>
    <w:rsid w:val="00DF188A"/>
    <w:rsid w:val="00DF1EF5"/>
    <w:rsid w:val="00DF237E"/>
    <w:rsid w:val="00DF41C8"/>
    <w:rsid w:val="00DF4FA8"/>
    <w:rsid w:val="00DF5AFC"/>
    <w:rsid w:val="00DF732E"/>
    <w:rsid w:val="00E01196"/>
    <w:rsid w:val="00E03AD3"/>
    <w:rsid w:val="00E03E0D"/>
    <w:rsid w:val="00E04E8D"/>
    <w:rsid w:val="00E07CB6"/>
    <w:rsid w:val="00E10466"/>
    <w:rsid w:val="00E10722"/>
    <w:rsid w:val="00E115FF"/>
    <w:rsid w:val="00E149DB"/>
    <w:rsid w:val="00E16F3B"/>
    <w:rsid w:val="00E172EB"/>
    <w:rsid w:val="00E17C92"/>
    <w:rsid w:val="00E20548"/>
    <w:rsid w:val="00E222B4"/>
    <w:rsid w:val="00E228AA"/>
    <w:rsid w:val="00E24350"/>
    <w:rsid w:val="00E24BCC"/>
    <w:rsid w:val="00E254C7"/>
    <w:rsid w:val="00E32B6E"/>
    <w:rsid w:val="00E35008"/>
    <w:rsid w:val="00E36709"/>
    <w:rsid w:val="00E371B0"/>
    <w:rsid w:val="00E40F67"/>
    <w:rsid w:val="00E41D1E"/>
    <w:rsid w:val="00E44403"/>
    <w:rsid w:val="00E50145"/>
    <w:rsid w:val="00E5117C"/>
    <w:rsid w:val="00E51CF2"/>
    <w:rsid w:val="00E550BC"/>
    <w:rsid w:val="00E60485"/>
    <w:rsid w:val="00E61DFB"/>
    <w:rsid w:val="00E623A6"/>
    <w:rsid w:val="00E644BF"/>
    <w:rsid w:val="00E649C7"/>
    <w:rsid w:val="00E64B0C"/>
    <w:rsid w:val="00E64C32"/>
    <w:rsid w:val="00E70312"/>
    <w:rsid w:val="00E70A5D"/>
    <w:rsid w:val="00E70F17"/>
    <w:rsid w:val="00E70F7A"/>
    <w:rsid w:val="00E710CA"/>
    <w:rsid w:val="00E7259F"/>
    <w:rsid w:val="00E727C0"/>
    <w:rsid w:val="00E7425E"/>
    <w:rsid w:val="00E7463C"/>
    <w:rsid w:val="00E760A7"/>
    <w:rsid w:val="00E7673A"/>
    <w:rsid w:val="00E82280"/>
    <w:rsid w:val="00E854BD"/>
    <w:rsid w:val="00E85B7F"/>
    <w:rsid w:val="00E861FC"/>
    <w:rsid w:val="00E87420"/>
    <w:rsid w:val="00E92D6C"/>
    <w:rsid w:val="00E938D9"/>
    <w:rsid w:val="00E93C0E"/>
    <w:rsid w:val="00E941E6"/>
    <w:rsid w:val="00EA0177"/>
    <w:rsid w:val="00EA071A"/>
    <w:rsid w:val="00EA2B9D"/>
    <w:rsid w:val="00EA4A01"/>
    <w:rsid w:val="00EA59E8"/>
    <w:rsid w:val="00EA6FF0"/>
    <w:rsid w:val="00EB1488"/>
    <w:rsid w:val="00EB22DF"/>
    <w:rsid w:val="00EB2CD7"/>
    <w:rsid w:val="00EB43F2"/>
    <w:rsid w:val="00EB4A34"/>
    <w:rsid w:val="00EB54F4"/>
    <w:rsid w:val="00EB7757"/>
    <w:rsid w:val="00EC28F4"/>
    <w:rsid w:val="00EC4348"/>
    <w:rsid w:val="00EC5503"/>
    <w:rsid w:val="00EC5663"/>
    <w:rsid w:val="00EC700F"/>
    <w:rsid w:val="00EC72AB"/>
    <w:rsid w:val="00EC75AC"/>
    <w:rsid w:val="00ED11E4"/>
    <w:rsid w:val="00ED33C7"/>
    <w:rsid w:val="00ED34B0"/>
    <w:rsid w:val="00ED3968"/>
    <w:rsid w:val="00ED5CAA"/>
    <w:rsid w:val="00ED5E99"/>
    <w:rsid w:val="00ED73AA"/>
    <w:rsid w:val="00EE1C28"/>
    <w:rsid w:val="00EE410D"/>
    <w:rsid w:val="00EE56DC"/>
    <w:rsid w:val="00EE7046"/>
    <w:rsid w:val="00EF0060"/>
    <w:rsid w:val="00EF0864"/>
    <w:rsid w:val="00EF0D6B"/>
    <w:rsid w:val="00EF1832"/>
    <w:rsid w:val="00EF2908"/>
    <w:rsid w:val="00EF2A4E"/>
    <w:rsid w:val="00EF3C11"/>
    <w:rsid w:val="00EF42BF"/>
    <w:rsid w:val="00EF58C5"/>
    <w:rsid w:val="00EF698C"/>
    <w:rsid w:val="00F013E8"/>
    <w:rsid w:val="00F020D3"/>
    <w:rsid w:val="00F0355D"/>
    <w:rsid w:val="00F054A8"/>
    <w:rsid w:val="00F05B1C"/>
    <w:rsid w:val="00F061D9"/>
    <w:rsid w:val="00F06817"/>
    <w:rsid w:val="00F07B78"/>
    <w:rsid w:val="00F07D74"/>
    <w:rsid w:val="00F11C9E"/>
    <w:rsid w:val="00F12541"/>
    <w:rsid w:val="00F12715"/>
    <w:rsid w:val="00F12963"/>
    <w:rsid w:val="00F14E31"/>
    <w:rsid w:val="00F166F0"/>
    <w:rsid w:val="00F168D0"/>
    <w:rsid w:val="00F21536"/>
    <w:rsid w:val="00F22C08"/>
    <w:rsid w:val="00F27C36"/>
    <w:rsid w:val="00F3171D"/>
    <w:rsid w:val="00F33AAF"/>
    <w:rsid w:val="00F371F7"/>
    <w:rsid w:val="00F415C3"/>
    <w:rsid w:val="00F419B6"/>
    <w:rsid w:val="00F42427"/>
    <w:rsid w:val="00F425A0"/>
    <w:rsid w:val="00F42C49"/>
    <w:rsid w:val="00F44C55"/>
    <w:rsid w:val="00F4521C"/>
    <w:rsid w:val="00F45DBD"/>
    <w:rsid w:val="00F462B6"/>
    <w:rsid w:val="00F46984"/>
    <w:rsid w:val="00F5012D"/>
    <w:rsid w:val="00F50F3C"/>
    <w:rsid w:val="00F52262"/>
    <w:rsid w:val="00F5403A"/>
    <w:rsid w:val="00F55FB4"/>
    <w:rsid w:val="00F61C25"/>
    <w:rsid w:val="00F62145"/>
    <w:rsid w:val="00F64288"/>
    <w:rsid w:val="00F647C4"/>
    <w:rsid w:val="00F66450"/>
    <w:rsid w:val="00F70D5D"/>
    <w:rsid w:val="00F710BD"/>
    <w:rsid w:val="00F710C4"/>
    <w:rsid w:val="00F726D5"/>
    <w:rsid w:val="00F74525"/>
    <w:rsid w:val="00F749DF"/>
    <w:rsid w:val="00F74A3D"/>
    <w:rsid w:val="00F74F58"/>
    <w:rsid w:val="00F7514B"/>
    <w:rsid w:val="00F77340"/>
    <w:rsid w:val="00F77BE0"/>
    <w:rsid w:val="00F8362C"/>
    <w:rsid w:val="00F83937"/>
    <w:rsid w:val="00F850DA"/>
    <w:rsid w:val="00F852A7"/>
    <w:rsid w:val="00F87D76"/>
    <w:rsid w:val="00F90879"/>
    <w:rsid w:val="00F94250"/>
    <w:rsid w:val="00FA0157"/>
    <w:rsid w:val="00FA155E"/>
    <w:rsid w:val="00FA2946"/>
    <w:rsid w:val="00FA38DC"/>
    <w:rsid w:val="00FA44E6"/>
    <w:rsid w:val="00FA4E1F"/>
    <w:rsid w:val="00FA53EC"/>
    <w:rsid w:val="00FA5437"/>
    <w:rsid w:val="00FA5B12"/>
    <w:rsid w:val="00FA6775"/>
    <w:rsid w:val="00FA6E20"/>
    <w:rsid w:val="00FA70F9"/>
    <w:rsid w:val="00FB1354"/>
    <w:rsid w:val="00FB2C12"/>
    <w:rsid w:val="00FB3B97"/>
    <w:rsid w:val="00FC15A5"/>
    <w:rsid w:val="00FC4386"/>
    <w:rsid w:val="00FC4910"/>
    <w:rsid w:val="00FC6A1E"/>
    <w:rsid w:val="00FC6AA1"/>
    <w:rsid w:val="00FD104A"/>
    <w:rsid w:val="00FD122A"/>
    <w:rsid w:val="00FD196D"/>
    <w:rsid w:val="00FD1B49"/>
    <w:rsid w:val="00FD20AC"/>
    <w:rsid w:val="00FD674A"/>
    <w:rsid w:val="00FD7313"/>
    <w:rsid w:val="00FE00A1"/>
    <w:rsid w:val="00FE0625"/>
    <w:rsid w:val="00FE4D9B"/>
    <w:rsid w:val="00FE4F0F"/>
    <w:rsid w:val="00FE6032"/>
    <w:rsid w:val="00FE6451"/>
    <w:rsid w:val="00FE7AF6"/>
    <w:rsid w:val="00FE7B80"/>
    <w:rsid w:val="00FF02B2"/>
    <w:rsid w:val="00FF0EE2"/>
    <w:rsid w:val="00FF1D76"/>
    <w:rsid w:val="00FF1ED5"/>
    <w:rsid w:val="00FF23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274BFC"/>
  <w15:chartTrackingRefBased/>
  <w15:docId w15:val="{83D8F2BF-4AB3-4011-A901-11ED2E7F2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A00CE"/>
  </w:style>
  <w:style w:type="paragraph" w:styleId="Nadpis1">
    <w:name w:val="heading 1"/>
    <w:aliases w:val="_Nadpis 1"/>
    <w:basedOn w:val="Normln"/>
    <w:next w:val="Normln"/>
    <w:link w:val="Nadpis1Char"/>
    <w:uiPriority w:val="9"/>
    <w:qFormat/>
    <w:rsid w:val="006443DE"/>
    <w:pPr>
      <w:keepNext/>
      <w:jc w:val="center"/>
      <w:outlineLvl w:val="0"/>
    </w:pPr>
    <w:rPr>
      <w:rFonts w:ascii="Arial" w:hAnsi="Arial"/>
      <w:b/>
      <w:sz w:val="44"/>
      <w:u w:val="single"/>
    </w:rPr>
  </w:style>
  <w:style w:type="paragraph" w:styleId="Nadpis2">
    <w:name w:val="heading 2"/>
    <w:basedOn w:val="Normln"/>
    <w:next w:val="Normln"/>
    <w:link w:val="Nadpis2Char"/>
    <w:qFormat/>
    <w:rsid w:val="006F5194"/>
    <w:pPr>
      <w:keepNext/>
      <w:spacing w:after="160"/>
      <w:jc w:val="both"/>
      <w:outlineLvl w:val="1"/>
    </w:pPr>
    <w:rPr>
      <w:rFonts w:ascii="Arial" w:hAnsi="Arial"/>
      <w:sz w:val="24"/>
    </w:rPr>
  </w:style>
  <w:style w:type="paragraph" w:styleId="Nadpis3">
    <w:name w:val="heading 3"/>
    <w:basedOn w:val="Normln"/>
    <w:next w:val="Normln"/>
    <w:link w:val="Nadpis3Char"/>
    <w:qFormat/>
    <w:rsid w:val="006F5194"/>
    <w:pPr>
      <w:keepNext/>
      <w:spacing w:after="160"/>
      <w:ind w:left="426"/>
      <w:outlineLvl w:val="2"/>
    </w:pPr>
    <w:rPr>
      <w:rFonts w:ascii="Arial" w:hAnsi="Arial"/>
      <w:sz w:val="24"/>
    </w:rPr>
  </w:style>
  <w:style w:type="paragraph" w:styleId="Nadpis4">
    <w:name w:val="heading 4"/>
    <w:basedOn w:val="Normln"/>
    <w:next w:val="Normln"/>
    <w:link w:val="Nadpis4Char"/>
    <w:qFormat/>
    <w:rsid w:val="006F5194"/>
    <w:pPr>
      <w:keepNext/>
      <w:spacing w:after="160"/>
      <w:jc w:val="both"/>
      <w:outlineLvl w:val="3"/>
    </w:pPr>
    <w:rPr>
      <w:rFonts w:ascii="Arial" w:hAnsi="Arial"/>
      <w:b/>
      <w:sz w:val="40"/>
    </w:rPr>
  </w:style>
  <w:style w:type="paragraph" w:styleId="Nadpis5">
    <w:name w:val="heading 5"/>
    <w:basedOn w:val="Normln"/>
    <w:next w:val="Normln"/>
    <w:link w:val="Nadpis5Char"/>
    <w:qFormat/>
    <w:rsid w:val="006F5194"/>
    <w:pPr>
      <w:keepNext/>
      <w:spacing w:after="160"/>
      <w:ind w:left="851" w:hanging="851"/>
      <w:jc w:val="both"/>
      <w:outlineLvl w:val="4"/>
    </w:pPr>
    <w:rPr>
      <w:rFonts w:ascii="Arial" w:hAnsi="Arial"/>
      <w:b/>
      <w:sz w:val="28"/>
    </w:rPr>
  </w:style>
  <w:style w:type="paragraph" w:styleId="Nadpis6">
    <w:name w:val="heading 6"/>
    <w:basedOn w:val="Normln"/>
    <w:next w:val="Normln"/>
    <w:link w:val="Nadpis6Char"/>
    <w:uiPriority w:val="9"/>
    <w:qFormat/>
    <w:rsid w:val="006F5194"/>
    <w:pPr>
      <w:keepNext/>
      <w:numPr>
        <w:numId w:val="8"/>
      </w:numPr>
      <w:spacing w:before="360" w:after="160"/>
      <w:jc w:val="both"/>
      <w:outlineLvl w:val="5"/>
    </w:pPr>
    <w:rPr>
      <w:rFonts w:ascii="Arial" w:hAnsi="Arial"/>
      <w:b/>
      <w:sz w:val="24"/>
    </w:rPr>
  </w:style>
  <w:style w:type="paragraph" w:styleId="Nadpis7">
    <w:name w:val="heading 7"/>
    <w:basedOn w:val="Normln"/>
    <w:next w:val="Normln"/>
    <w:link w:val="Nadpis7Char"/>
    <w:uiPriority w:val="9"/>
    <w:qFormat/>
    <w:rsid w:val="006F5194"/>
    <w:pPr>
      <w:keepNext/>
      <w:spacing w:after="160" w:line="360" w:lineRule="auto"/>
      <w:ind w:left="720"/>
      <w:outlineLvl w:val="6"/>
    </w:pPr>
    <w:rPr>
      <w:rFonts w:ascii="Arial" w:hAnsi="Arial"/>
      <w:sz w:val="24"/>
      <w:szCs w:val="24"/>
    </w:rPr>
  </w:style>
  <w:style w:type="paragraph" w:styleId="Nadpis8">
    <w:name w:val="heading 8"/>
    <w:basedOn w:val="Normln"/>
    <w:next w:val="Normln"/>
    <w:link w:val="Nadpis8Char"/>
    <w:qFormat/>
    <w:rsid w:val="006F5194"/>
    <w:pPr>
      <w:keepNext/>
      <w:tabs>
        <w:tab w:val="left" w:pos="5670"/>
      </w:tabs>
      <w:spacing w:before="60" w:after="160"/>
      <w:ind w:left="284"/>
      <w:outlineLvl w:val="7"/>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link w:val="Nadpis1"/>
    <w:uiPriority w:val="9"/>
    <w:rsid w:val="006F5194"/>
    <w:rPr>
      <w:rFonts w:ascii="Arial" w:hAnsi="Arial"/>
      <w:b/>
      <w:sz w:val="44"/>
      <w:u w:val="single"/>
    </w:rPr>
  </w:style>
  <w:style w:type="character" w:customStyle="1" w:styleId="Nadpis2Char">
    <w:name w:val="Nadpis 2 Char"/>
    <w:link w:val="Nadpis2"/>
    <w:rsid w:val="006F5194"/>
    <w:rPr>
      <w:rFonts w:ascii="Arial" w:hAnsi="Arial"/>
      <w:sz w:val="24"/>
    </w:rPr>
  </w:style>
  <w:style w:type="character" w:customStyle="1" w:styleId="Nadpis3Char">
    <w:name w:val="Nadpis 3 Char"/>
    <w:link w:val="Nadpis3"/>
    <w:rsid w:val="006F5194"/>
    <w:rPr>
      <w:rFonts w:ascii="Arial" w:hAnsi="Arial"/>
      <w:sz w:val="24"/>
    </w:rPr>
  </w:style>
  <w:style w:type="character" w:customStyle="1" w:styleId="Nadpis4Char">
    <w:name w:val="Nadpis 4 Char"/>
    <w:link w:val="Nadpis4"/>
    <w:rsid w:val="006F5194"/>
    <w:rPr>
      <w:rFonts w:ascii="Arial" w:hAnsi="Arial"/>
      <w:b/>
      <w:sz w:val="40"/>
    </w:rPr>
  </w:style>
  <w:style w:type="character" w:customStyle="1" w:styleId="Nadpis5Char">
    <w:name w:val="Nadpis 5 Char"/>
    <w:link w:val="Nadpis5"/>
    <w:rsid w:val="006F5194"/>
    <w:rPr>
      <w:rFonts w:ascii="Arial" w:hAnsi="Arial"/>
      <w:b/>
      <w:sz w:val="28"/>
    </w:rPr>
  </w:style>
  <w:style w:type="character" w:customStyle="1" w:styleId="Nadpis6Char">
    <w:name w:val="Nadpis 6 Char"/>
    <w:link w:val="Nadpis6"/>
    <w:uiPriority w:val="9"/>
    <w:rsid w:val="006F5194"/>
    <w:rPr>
      <w:rFonts w:ascii="Arial" w:hAnsi="Arial"/>
      <w:b/>
      <w:sz w:val="24"/>
    </w:rPr>
  </w:style>
  <w:style w:type="character" w:customStyle="1" w:styleId="Nadpis7Char">
    <w:name w:val="Nadpis 7 Char"/>
    <w:link w:val="Nadpis7"/>
    <w:uiPriority w:val="9"/>
    <w:rsid w:val="006F5194"/>
    <w:rPr>
      <w:rFonts w:ascii="Arial" w:hAnsi="Arial"/>
      <w:sz w:val="24"/>
      <w:szCs w:val="24"/>
    </w:rPr>
  </w:style>
  <w:style w:type="character" w:customStyle="1" w:styleId="Nadpis8Char">
    <w:name w:val="Nadpis 8 Char"/>
    <w:link w:val="Nadpis8"/>
    <w:rsid w:val="006F5194"/>
    <w:rPr>
      <w:rFonts w:ascii="Arial" w:hAnsi="Arial"/>
      <w:sz w:val="24"/>
    </w:rPr>
  </w:style>
  <w:style w:type="paragraph" w:styleId="Seznamsodrkami">
    <w:name w:val="List Bullet"/>
    <w:basedOn w:val="Normln"/>
    <w:autoRedefine/>
    <w:pPr>
      <w:numPr>
        <w:numId w:val="1"/>
      </w:numPr>
    </w:pPr>
  </w:style>
  <w:style w:type="paragraph" w:styleId="Seznamsodrkami2">
    <w:name w:val="List Bullet 2"/>
    <w:basedOn w:val="Normln"/>
    <w:autoRedefine/>
    <w:pPr>
      <w:numPr>
        <w:numId w:val="2"/>
      </w:numPr>
    </w:pPr>
  </w:style>
  <w:style w:type="paragraph" w:styleId="Seznamsodrkami3">
    <w:name w:val="List Bullet 3"/>
    <w:basedOn w:val="Normln"/>
    <w:autoRedefine/>
    <w:pPr>
      <w:numPr>
        <w:numId w:val="3"/>
      </w:numPr>
    </w:pPr>
  </w:style>
  <w:style w:type="paragraph" w:styleId="Seznamsodrkami4">
    <w:name w:val="List Bullet 4"/>
    <w:basedOn w:val="Normln"/>
    <w:autoRedefine/>
    <w:pPr>
      <w:numPr>
        <w:numId w:val="4"/>
      </w:numPr>
    </w:pPr>
  </w:style>
  <w:style w:type="paragraph" w:styleId="Zkladntext">
    <w:name w:val="Body Text"/>
    <w:basedOn w:val="Normln"/>
    <w:link w:val="ZkladntextChar"/>
    <w:rsid w:val="001058BE"/>
    <w:rPr>
      <w:rFonts w:ascii="Arial" w:hAnsi="Arial"/>
      <w:sz w:val="24"/>
    </w:rPr>
  </w:style>
  <w:style w:type="character" w:customStyle="1" w:styleId="ZkladntextChar">
    <w:name w:val="Základní text Char"/>
    <w:link w:val="Zkladntext"/>
    <w:rsid w:val="006F5194"/>
    <w:rPr>
      <w:rFonts w:ascii="Arial" w:hAnsi="Arial"/>
      <w:sz w:val="24"/>
    </w:rPr>
  </w:style>
  <w:style w:type="paragraph" w:styleId="Zkladntextodsazen">
    <w:name w:val="Body Text Indent"/>
    <w:basedOn w:val="Normln"/>
    <w:link w:val="ZkladntextodsazenChar"/>
    <w:rsid w:val="001058BE"/>
    <w:pPr>
      <w:spacing w:after="120"/>
      <w:ind w:left="283"/>
    </w:pPr>
    <w:rPr>
      <w:sz w:val="24"/>
      <w:szCs w:val="24"/>
    </w:rPr>
  </w:style>
  <w:style w:type="character" w:customStyle="1" w:styleId="ZkladntextodsazenChar">
    <w:name w:val="Základní text odsazený Char"/>
    <w:link w:val="Zkladntextodsazen"/>
    <w:rsid w:val="006F5194"/>
    <w:rPr>
      <w:sz w:val="24"/>
      <w:szCs w:val="24"/>
    </w:rPr>
  </w:style>
  <w:style w:type="paragraph" w:styleId="Zhlav">
    <w:name w:val="header"/>
    <w:basedOn w:val="Normln"/>
    <w:link w:val="ZhlavChar"/>
    <w:rsid w:val="00633F5C"/>
    <w:pPr>
      <w:tabs>
        <w:tab w:val="center" w:pos="4536"/>
        <w:tab w:val="right" w:pos="9072"/>
      </w:tabs>
    </w:pPr>
  </w:style>
  <w:style w:type="character" w:customStyle="1" w:styleId="ZhlavChar">
    <w:name w:val="Záhlaví Char"/>
    <w:link w:val="Zhlav"/>
    <w:rsid w:val="006F5194"/>
  </w:style>
  <w:style w:type="paragraph" w:styleId="Zpat">
    <w:name w:val="footer"/>
    <w:basedOn w:val="Normln"/>
    <w:link w:val="ZpatChar"/>
    <w:uiPriority w:val="99"/>
    <w:rsid w:val="00633F5C"/>
    <w:pPr>
      <w:tabs>
        <w:tab w:val="center" w:pos="4536"/>
        <w:tab w:val="right" w:pos="9072"/>
      </w:tabs>
    </w:pPr>
  </w:style>
  <w:style w:type="character" w:customStyle="1" w:styleId="ZpatChar">
    <w:name w:val="Zápatí Char"/>
    <w:basedOn w:val="Standardnpsmoodstavce"/>
    <w:link w:val="Zpat"/>
    <w:uiPriority w:val="99"/>
    <w:rsid w:val="0016124D"/>
  </w:style>
  <w:style w:type="character" w:styleId="Odkaznakoment">
    <w:name w:val="annotation reference"/>
    <w:uiPriority w:val="99"/>
    <w:semiHidden/>
    <w:rsid w:val="00F77BE0"/>
    <w:rPr>
      <w:sz w:val="16"/>
      <w:szCs w:val="16"/>
    </w:rPr>
  </w:style>
  <w:style w:type="paragraph" w:styleId="Textkomente">
    <w:name w:val="annotation text"/>
    <w:basedOn w:val="Normln"/>
    <w:link w:val="TextkomenteChar"/>
    <w:semiHidden/>
    <w:rsid w:val="00F77BE0"/>
  </w:style>
  <w:style w:type="character" w:customStyle="1" w:styleId="TextkomenteChar">
    <w:name w:val="Text komentáře Char"/>
    <w:link w:val="Textkomente"/>
    <w:semiHidden/>
    <w:rsid w:val="00704BEA"/>
  </w:style>
  <w:style w:type="paragraph" w:styleId="Pedmtkomente">
    <w:name w:val="annotation subject"/>
    <w:basedOn w:val="Textkomente"/>
    <w:next w:val="Textkomente"/>
    <w:link w:val="PedmtkomenteChar"/>
    <w:semiHidden/>
    <w:rsid w:val="00F77BE0"/>
    <w:rPr>
      <w:b/>
      <w:bCs/>
    </w:rPr>
  </w:style>
  <w:style w:type="character" w:customStyle="1" w:styleId="PedmtkomenteChar">
    <w:name w:val="Předmět komentáře Char"/>
    <w:link w:val="Pedmtkomente"/>
    <w:semiHidden/>
    <w:rsid w:val="006F5194"/>
    <w:rPr>
      <w:b/>
      <w:bCs/>
    </w:rPr>
  </w:style>
  <w:style w:type="paragraph" w:styleId="Textbubliny">
    <w:name w:val="Balloon Text"/>
    <w:basedOn w:val="Normln"/>
    <w:link w:val="TextbublinyChar"/>
    <w:semiHidden/>
    <w:rsid w:val="00F77BE0"/>
    <w:rPr>
      <w:rFonts w:ascii="Tahoma" w:hAnsi="Tahoma" w:cs="Tahoma"/>
      <w:sz w:val="16"/>
      <w:szCs w:val="16"/>
    </w:rPr>
  </w:style>
  <w:style w:type="character" w:customStyle="1" w:styleId="TextbublinyChar">
    <w:name w:val="Text bubliny Char"/>
    <w:link w:val="Textbubliny"/>
    <w:semiHidden/>
    <w:rsid w:val="006F5194"/>
    <w:rPr>
      <w:rFonts w:ascii="Tahoma" w:hAnsi="Tahoma" w:cs="Tahoma"/>
      <w:sz w:val="16"/>
      <w:szCs w:val="16"/>
    </w:rPr>
  </w:style>
  <w:style w:type="paragraph" w:customStyle="1" w:styleId="CharCharCharCharChar1CharCharCharCharCharCharChar">
    <w:name w:val="Char Char Char Char Char1 Char Char Char Char Char Char Char"/>
    <w:basedOn w:val="Normln"/>
    <w:rsid w:val="00656D38"/>
    <w:pPr>
      <w:spacing w:after="160" w:line="240" w:lineRule="exact"/>
    </w:pPr>
    <w:rPr>
      <w:rFonts w:ascii="Tahoma" w:hAnsi="Tahoma"/>
      <w:lang w:val="en-US" w:eastAsia="en-US"/>
    </w:rPr>
  </w:style>
  <w:style w:type="paragraph" w:customStyle="1" w:styleId="CharCharCharCharChar1CharCharCharCharCharCharChar0">
    <w:name w:val="Char Char Char Char Char1 Char Char Char Char Char Char Char"/>
    <w:basedOn w:val="Normln"/>
    <w:rsid w:val="00272723"/>
    <w:pPr>
      <w:spacing w:after="160" w:line="240" w:lineRule="exact"/>
    </w:pPr>
    <w:rPr>
      <w:rFonts w:ascii="Tahoma" w:hAnsi="Tahoma"/>
      <w:lang w:val="en-US" w:eastAsia="en-US"/>
    </w:rPr>
  </w:style>
  <w:style w:type="paragraph" w:customStyle="1" w:styleId="Rozvrendokumentu">
    <w:name w:val="Rozvržení dokumentu"/>
    <w:basedOn w:val="Normln"/>
    <w:semiHidden/>
    <w:rsid w:val="00827559"/>
    <w:pPr>
      <w:shd w:val="clear" w:color="auto" w:fill="000080"/>
    </w:pPr>
    <w:rPr>
      <w:rFonts w:ascii="Tahoma" w:hAnsi="Tahoma" w:cs="Tahoma"/>
    </w:rPr>
  </w:style>
  <w:style w:type="paragraph" w:customStyle="1" w:styleId="ZnakZnak">
    <w:name w:val="Znak Znak"/>
    <w:basedOn w:val="Normln"/>
    <w:rsid w:val="003C3367"/>
    <w:pPr>
      <w:spacing w:after="160" w:line="240" w:lineRule="exact"/>
    </w:pPr>
    <w:rPr>
      <w:rFonts w:ascii="Verdana" w:hAnsi="Verdana"/>
      <w:lang w:val="en-US" w:eastAsia="en-US"/>
    </w:rPr>
  </w:style>
  <w:style w:type="paragraph" w:styleId="Odstavecseseznamem">
    <w:name w:val="List Paragraph"/>
    <w:basedOn w:val="Normln"/>
    <w:uiPriority w:val="34"/>
    <w:qFormat/>
    <w:rsid w:val="00C00C29"/>
    <w:pPr>
      <w:ind w:left="708"/>
    </w:pPr>
  </w:style>
  <w:style w:type="character" w:styleId="Hypertextovodkaz">
    <w:name w:val="Hyperlink"/>
    <w:unhideWhenUsed/>
    <w:rsid w:val="00E222B4"/>
    <w:rPr>
      <w:color w:val="0000FF"/>
      <w:u w:val="single"/>
    </w:rPr>
  </w:style>
  <w:style w:type="paragraph" w:customStyle="1" w:styleId="Import3">
    <w:name w:val="Import 3"/>
    <w:basedOn w:val="Normln"/>
    <w:rsid w:val="00BB4AE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 w:val="24"/>
    </w:rPr>
  </w:style>
  <w:style w:type="table" w:styleId="Mkatabulky">
    <w:name w:val="Table Grid"/>
    <w:basedOn w:val="Normlntabulka"/>
    <w:rsid w:val="00BB4A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ve1-slolnku">
    <w:name w:val="Úroveň 1 - číslo článku"/>
    <w:basedOn w:val="Odstavecseseznamem"/>
    <w:next w:val="Normln"/>
    <w:uiPriority w:val="99"/>
    <w:qFormat/>
    <w:rsid w:val="007D581D"/>
    <w:pPr>
      <w:keepNext/>
      <w:numPr>
        <w:numId w:val="5"/>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7D581D"/>
    <w:pPr>
      <w:numPr>
        <w:ilvl w:val="1"/>
        <w:numId w:val="5"/>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7D581D"/>
    <w:rPr>
      <w:rFonts w:ascii="Verdana" w:hAnsi="Verdana"/>
      <w:sz w:val="18"/>
      <w:szCs w:val="24"/>
    </w:rPr>
  </w:style>
  <w:style w:type="paragraph" w:customStyle="1" w:styleId="rove3-slovantext">
    <w:name w:val="Úroveň 3 - číslovaný text"/>
    <w:basedOn w:val="Odstavecseseznamem"/>
    <w:link w:val="rove3-slovantextChar"/>
    <w:uiPriority w:val="99"/>
    <w:qFormat/>
    <w:rsid w:val="007D581D"/>
    <w:pPr>
      <w:numPr>
        <w:ilvl w:val="2"/>
        <w:numId w:val="5"/>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7D581D"/>
    <w:rPr>
      <w:rFonts w:ascii="Verdana" w:hAnsi="Verdana"/>
      <w:sz w:val="18"/>
      <w:szCs w:val="24"/>
    </w:rPr>
  </w:style>
  <w:style w:type="paragraph" w:customStyle="1" w:styleId="Styl2">
    <w:name w:val="Styl2"/>
    <w:basedOn w:val="Bezmezer"/>
    <w:link w:val="Styl2Char"/>
    <w:qFormat/>
    <w:rsid w:val="00831732"/>
    <w:pPr>
      <w:tabs>
        <w:tab w:val="num" w:pos="360"/>
      </w:tabs>
      <w:spacing w:before="120" w:after="120" w:line="276" w:lineRule="auto"/>
      <w:ind w:left="709" w:hanging="709"/>
      <w:jc w:val="both"/>
    </w:pPr>
    <w:rPr>
      <w:rFonts w:ascii="Calibri" w:eastAsia="Calibri" w:hAnsi="Calibri" w:cs="Arial"/>
      <w:sz w:val="22"/>
      <w:szCs w:val="22"/>
    </w:rPr>
  </w:style>
  <w:style w:type="paragraph" w:styleId="Bezmezer">
    <w:name w:val="No Spacing"/>
    <w:uiPriority w:val="1"/>
    <w:qFormat/>
    <w:rsid w:val="00831732"/>
  </w:style>
  <w:style w:type="character" w:customStyle="1" w:styleId="Styl2Char">
    <w:name w:val="Styl2 Char"/>
    <w:link w:val="Styl2"/>
    <w:locked/>
    <w:rsid w:val="00704BEA"/>
    <w:rPr>
      <w:rFonts w:ascii="Calibri" w:eastAsia="Calibri" w:hAnsi="Calibri" w:cs="Arial"/>
      <w:sz w:val="22"/>
      <w:szCs w:val="22"/>
    </w:rPr>
  </w:style>
  <w:style w:type="paragraph" w:customStyle="1" w:styleId="Psmena">
    <w:name w:val="Písmena"/>
    <w:qFormat/>
    <w:rsid w:val="00831732"/>
    <w:pPr>
      <w:tabs>
        <w:tab w:val="num" w:pos="360"/>
      </w:tabs>
      <w:spacing w:before="120"/>
      <w:ind w:left="360" w:hanging="360"/>
      <w:jc w:val="both"/>
    </w:pPr>
    <w:rPr>
      <w:rFonts w:ascii="Arial" w:hAnsi="Arial" w:cs="Arial"/>
      <w:bCs/>
      <w:sz w:val="22"/>
      <w:szCs w:val="22"/>
      <w:lang w:eastAsia="en-US"/>
    </w:rPr>
  </w:style>
  <w:style w:type="paragraph" w:customStyle="1" w:styleId="rovezanadpis">
    <w:name w:val="Úroveň za nadpis"/>
    <w:basedOn w:val="Normln"/>
    <w:link w:val="rovezanadpisChar"/>
    <w:qFormat/>
    <w:rsid w:val="00831732"/>
    <w:pPr>
      <w:tabs>
        <w:tab w:val="left" w:pos="851"/>
      </w:tabs>
      <w:spacing w:before="120"/>
      <w:ind w:left="851" w:hanging="851"/>
      <w:jc w:val="both"/>
    </w:pPr>
    <w:rPr>
      <w:rFonts w:ascii="Arial" w:hAnsi="Arial" w:cs="Arial"/>
      <w:color w:val="000000"/>
      <w:sz w:val="22"/>
      <w:szCs w:val="22"/>
    </w:rPr>
  </w:style>
  <w:style w:type="character" w:customStyle="1" w:styleId="rovezanadpisChar">
    <w:name w:val="Úroveň za nadpis Char"/>
    <w:link w:val="rovezanadpis"/>
    <w:rsid w:val="00831732"/>
    <w:rPr>
      <w:rFonts w:ascii="Arial" w:hAnsi="Arial" w:cs="Arial"/>
      <w:color w:val="000000"/>
      <w:sz w:val="22"/>
      <w:szCs w:val="22"/>
    </w:rPr>
  </w:style>
  <w:style w:type="paragraph" w:styleId="Obsah1">
    <w:name w:val="toc 1"/>
    <w:basedOn w:val="Normln"/>
    <w:next w:val="Normln"/>
    <w:autoRedefine/>
    <w:semiHidden/>
    <w:rsid w:val="00704BEA"/>
    <w:pPr>
      <w:jc w:val="both"/>
    </w:pPr>
    <w:rPr>
      <w:rFonts w:ascii="Arial Narrow" w:hAnsi="Arial Narrow"/>
      <w:sz w:val="22"/>
    </w:rPr>
  </w:style>
  <w:style w:type="paragraph" w:customStyle="1" w:styleId="KUsmlouva-1rove">
    <w:name w:val="KU smlouva - 1. úroveň"/>
    <w:basedOn w:val="Odstavecseseznamem"/>
    <w:qFormat/>
    <w:rsid w:val="00704BEA"/>
    <w:pPr>
      <w:keepNext/>
      <w:numPr>
        <w:numId w:val="6"/>
      </w:numPr>
      <w:spacing w:before="360" w:after="120"/>
      <w:contextualSpacing/>
      <w:jc w:val="center"/>
      <w:outlineLvl w:val="0"/>
    </w:pPr>
    <w:rPr>
      <w:rFonts w:ascii="Arial" w:hAnsi="Arial"/>
      <w:b/>
      <w:caps/>
    </w:rPr>
  </w:style>
  <w:style w:type="paragraph" w:customStyle="1" w:styleId="KUsmlouva-2rove">
    <w:name w:val="KU smlouva - 2. úroveň"/>
    <w:basedOn w:val="Odstavecseseznamem"/>
    <w:qFormat/>
    <w:rsid w:val="00704BEA"/>
    <w:pPr>
      <w:numPr>
        <w:ilvl w:val="1"/>
        <w:numId w:val="6"/>
      </w:numPr>
      <w:spacing w:before="120" w:after="120"/>
      <w:jc w:val="both"/>
      <w:outlineLvl w:val="1"/>
    </w:pPr>
    <w:rPr>
      <w:rFonts w:ascii="Arial" w:hAnsi="Arial" w:cs="Arial"/>
    </w:rPr>
  </w:style>
  <w:style w:type="paragraph" w:customStyle="1" w:styleId="KUsmlouva-3rove">
    <w:name w:val="KU smlouva - 3. úroveň"/>
    <w:basedOn w:val="Normln"/>
    <w:qFormat/>
    <w:rsid w:val="00704BEA"/>
    <w:pPr>
      <w:numPr>
        <w:ilvl w:val="2"/>
        <w:numId w:val="6"/>
      </w:numPr>
      <w:spacing w:after="60"/>
      <w:jc w:val="both"/>
      <w:outlineLvl w:val="2"/>
    </w:pPr>
    <w:rPr>
      <w:rFonts w:ascii="Arial" w:hAnsi="Arial" w:cs="Arial"/>
    </w:rPr>
  </w:style>
  <w:style w:type="paragraph" w:customStyle="1" w:styleId="KUsmlouva-4rove">
    <w:name w:val="KU smlouva - 4. úroveň"/>
    <w:basedOn w:val="Normln"/>
    <w:qFormat/>
    <w:rsid w:val="00704BEA"/>
    <w:pPr>
      <w:numPr>
        <w:ilvl w:val="3"/>
        <w:numId w:val="6"/>
      </w:numPr>
      <w:jc w:val="both"/>
      <w:outlineLvl w:val="3"/>
    </w:pPr>
    <w:rPr>
      <w:rFonts w:ascii="Arial" w:hAnsi="Arial" w:cs="Arial"/>
    </w:rPr>
  </w:style>
  <w:style w:type="character" w:customStyle="1" w:styleId="KUTun">
    <w:name w:val="KU Tučně"/>
    <w:uiPriority w:val="1"/>
    <w:qFormat/>
    <w:rsid w:val="00704BEA"/>
    <w:rPr>
      <w:b/>
    </w:rPr>
  </w:style>
  <w:style w:type="paragraph" w:styleId="Textvbloku">
    <w:name w:val="Block Text"/>
    <w:basedOn w:val="Normln"/>
    <w:rsid w:val="006F5194"/>
    <w:pPr>
      <w:widowControl w:val="0"/>
      <w:spacing w:after="160"/>
      <w:ind w:right="-92"/>
      <w:jc w:val="both"/>
    </w:pPr>
    <w:rPr>
      <w:rFonts w:ascii="Arial" w:hAnsi="Arial"/>
      <w:sz w:val="24"/>
    </w:rPr>
  </w:style>
  <w:style w:type="paragraph" w:styleId="Zkladntextodsazen2">
    <w:name w:val="Body Text Indent 2"/>
    <w:basedOn w:val="Normln"/>
    <w:link w:val="Zkladntextodsazen2Char"/>
    <w:rsid w:val="006F5194"/>
    <w:pPr>
      <w:widowControl w:val="0"/>
      <w:spacing w:after="160"/>
      <w:ind w:left="1560" w:hanging="709"/>
      <w:jc w:val="both"/>
    </w:pPr>
    <w:rPr>
      <w:rFonts w:ascii="Arial" w:hAnsi="Arial"/>
      <w:snapToGrid w:val="0"/>
      <w:sz w:val="24"/>
    </w:rPr>
  </w:style>
  <w:style w:type="character" w:customStyle="1" w:styleId="Zkladntextodsazen2Char">
    <w:name w:val="Základní text odsazený 2 Char"/>
    <w:link w:val="Zkladntextodsazen2"/>
    <w:rsid w:val="006F5194"/>
    <w:rPr>
      <w:rFonts w:ascii="Arial" w:hAnsi="Arial"/>
      <w:snapToGrid w:val="0"/>
      <w:sz w:val="24"/>
    </w:rPr>
  </w:style>
  <w:style w:type="paragraph" w:styleId="Zkladntextodsazen3">
    <w:name w:val="Body Text Indent 3"/>
    <w:basedOn w:val="Normln"/>
    <w:link w:val="Zkladntextodsazen3Char"/>
    <w:rsid w:val="006F5194"/>
    <w:pPr>
      <w:widowControl w:val="0"/>
      <w:spacing w:after="160"/>
      <w:ind w:left="1701" w:hanging="850"/>
      <w:jc w:val="both"/>
    </w:pPr>
    <w:rPr>
      <w:rFonts w:ascii="Arial" w:hAnsi="Arial"/>
      <w:snapToGrid w:val="0"/>
      <w:sz w:val="24"/>
    </w:rPr>
  </w:style>
  <w:style w:type="character" w:customStyle="1" w:styleId="Zkladntextodsazen3Char">
    <w:name w:val="Základní text odsazený 3 Char"/>
    <w:link w:val="Zkladntextodsazen3"/>
    <w:rsid w:val="006F5194"/>
    <w:rPr>
      <w:rFonts w:ascii="Arial" w:hAnsi="Arial"/>
      <w:snapToGrid w:val="0"/>
      <w:sz w:val="24"/>
    </w:rPr>
  </w:style>
  <w:style w:type="character" w:styleId="slostrnky">
    <w:name w:val="page number"/>
    <w:rsid w:val="006F5194"/>
  </w:style>
  <w:style w:type="paragraph" w:styleId="Zkladntext2">
    <w:name w:val="Body Text 2"/>
    <w:basedOn w:val="Normln"/>
    <w:link w:val="Zkladntext2Char"/>
    <w:rsid w:val="006F5194"/>
    <w:pPr>
      <w:spacing w:after="160"/>
      <w:jc w:val="both"/>
    </w:pPr>
    <w:rPr>
      <w:rFonts w:ascii="Arial" w:hAnsi="Arial"/>
      <w:snapToGrid w:val="0"/>
      <w:sz w:val="24"/>
    </w:rPr>
  </w:style>
  <w:style w:type="character" w:customStyle="1" w:styleId="Zkladntext2Char">
    <w:name w:val="Základní text 2 Char"/>
    <w:link w:val="Zkladntext2"/>
    <w:rsid w:val="006F5194"/>
    <w:rPr>
      <w:rFonts w:ascii="Arial" w:hAnsi="Arial"/>
      <w:snapToGrid w:val="0"/>
      <w:sz w:val="24"/>
    </w:rPr>
  </w:style>
  <w:style w:type="character" w:customStyle="1" w:styleId="Zkladntext3Char">
    <w:name w:val="Základní text 3 Char"/>
    <w:link w:val="Zkladntext3"/>
    <w:rsid w:val="006F5194"/>
  </w:style>
  <w:style w:type="paragraph" w:styleId="Zkladntext3">
    <w:name w:val="Body Text 3"/>
    <w:basedOn w:val="Normln"/>
    <w:link w:val="Zkladntext3Char"/>
    <w:rsid w:val="006F5194"/>
    <w:pPr>
      <w:spacing w:after="160"/>
      <w:jc w:val="both"/>
    </w:pPr>
  </w:style>
  <w:style w:type="character" w:customStyle="1" w:styleId="Zkladntext3Char1">
    <w:name w:val="Základní text 3 Char1"/>
    <w:uiPriority w:val="99"/>
    <w:semiHidden/>
    <w:rsid w:val="006F5194"/>
    <w:rPr>
      <w:sz w:val="16"/>
      <w:szCs w:val="16"/>
    </w:rPr>
  </w:style>
  <w:style w:type="paragraph" w:styleId="Nzev">
    <w:name w:val="Title"/>
    <w:basedOn w:val="Normln"/>
    <w:link w:val="NzevChar"/>
    <w:qFormat/>
    <w:rsid w:val="006F5194"/>
    <w:pPr>
      <w:widowControl w:val="0"/>
      <w:spacing w:before="120" w:after="120"/>
      <w:jc w:val="center"/>
    </w:pPr>
    <w:rPr>
      <w:rFonts w:ascii="Arial" w:hAnsi="Arial"/>
      <w:b/>
      <w:caps/>
      <w:snapToGrid w:val="0"/>
      <w:kern w:val="28"/>
      <w:sz w:val="40"/>
    </w:rPr>
  </w:style>
  <w:style w:type="character" w:customStyle="1" w:styleId="NzevChar">
    <w:name w:val="Název Char"/>
    <w:link w:val="Nzev"/>
    <w:rsid w:val="006F5194"/>
    <w:rPr>
      <w:rFonts w:ascii="Arial" w:hAnsi="Arial"/>
      <w:b/>
      <w:caps/>
      <w:snapToGrid w:val="0"/>
      <w:kern w:val="28"/>
      <w:sz w:val="40"/>
    </w:rPr>
  </w:style>
  <w:style w:type="paragraph" w:customStyle="1" w:styleId="KUsmlouva-odrkyk3rovni">
    <w:name w:val="KU smlouva - odrážky k 3. úrovni"/>
    <w:basedOn w:val="Odstavecseseznamem"/>
    <w:qFormat/>
    <w:rsid w:val="006F5194"/>
    <w:pPr>
      <w:ind w:left="0"/>
      <w:jc w:val="both"/>
    </w:pPr>
    <w:rPr>
      <w:rFonts w:ascii="Arial" w:hAnsi="Arial" w:cs="Arial"/>
    </w:rPr>
  </w:style>
  <w:style w:type="paragraph" w:customStyle="1" w:styleId="KUsmlouva-odrkyk2rovni">
    <w:name w:val="KU smlouva - odrážky k 2. úrovni"/>
    <w:basedOn w:val="KUsmlouva-odrkyk3rovni"/>
    <w:qFormat/>
    <w:rsid w:val="006F5194"/>
    <w:pPr>
      <w:numPr>
        <w:numId w:val="7"/>
      </w:numPr>
    </w:pPr>
  </w:style>
  <w:style w:type="character" w:customStyle="1" w:styleId="Tun">
    <w:name w:val="Tučně"/>
    <w:uiPriority w:val="1"/>
    <w:qFormat/>
    <w:rsid w:val="006F5194"/>
    <w:rPr>
      <w:b/>
    </w:rPr>
  </w:style>
  <w:style w:type="paragraph" w:styleId="Prosttext">
    <w:name w:val="Plain Text"/>
    <w:basedOn w:val="Normln"/>
    <w:link w:val="ProsttextChar"/>
    <w:uiPriority w:val="99"/>
    <w:rsid w:val="0086095F"/>
    <w:rPr>
      <w:rFonts w:ascii="Courier New" w:hAnsi="Courier New"/>
      <w:lang w:val="x-none" w:eastAsia="x-none"/>
    </w:rPr>
  </w:style>
  <w:style w:type="character" w:customStyle="1" w:styleId="ProsttextChar">
    <w:name w:val="Prostý text Char"/>
    <w:link w:val="Prosttext"/>
    <w:uiPriority w:val="99"/>
    <w:rsid w:val="0086095F"/>
    <w:rPr>
      <w:rFonts w:ascii="Courier New" w:hAnsi="Courier New"/>
      <w:lang w:val="x-none" w:eastAsia="x-none"/>
    </w:rPr>
  </w:style>
  <w:style w:type="character" w:customStyle="1" w:styleId="Nevyeenzmnka1">
    <w:name w:val="Nevyřešená zmínka1"/>
    <w:uiPriority w:val="99"/>
    <w:semiHidden/>
    <w:unhideWhenUsed/>
    <w:rsid w:val="00736138"/>
    <w:rPr>
      <w:color w:val="605E5C"/>
      <w:shd w:val="clear" w:color="auto" w:fill="E1DFDD"/>
    </w:rPr>
  </w:style>
  <w:style w:type="paragraph" w:customStyle="1" w:styleId="Default">
    <w:name w:val="Default"/>
    <w:rsid w:val="003950F2"/>
    <w:pPr>
      <w:autoSpaceDE w:val="0"/>
      <w:autoSpaceDN w:val="0"/>
      <w:adjustRightInd w:val="0"/>
    </w:pPr>
    <w:rPr>
      <w:rFonts w:ascii="Calibri" w:hAnsi="Calibri" w:cs="Calibri"/>
      <w:color w:val="000000"/>
      <w:sz w:val="24"/>
      <w:szCs w:val="24"/>
    </w:rPr>
  </w:style>
  <w:style w:type="paragraph" w:styleId="Revize">
    <w:name w:val="Revision"/>
    <w:hidden/>
    <w:uiPriority w:val="99"/>
    <w:semiHidden/>
    <w:rsid w:val="008D22A9"/>
  </w:style>
  <w:style w:type="character" w:styleId="Nevyeenzmnka">
    <w:name w:val="Unresolved Mention"/>
    <w:basedOn w:val="Standardnpsmoodstavce"/>
    <w:uiPriority w:val="99"/>
    <w:semiHidden/>
    <w:unhideWhenUsed/>
    <w:rsid w:val="00EA01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9853">
      <w:bodyDiv w:val="1"/>
      <w:marLeft w:val="0"/>
      <w:marRight w:val="0"/>
      <w:marTop w:val="0"/>
      <w:marBottom w:val="0"/>
      <w:divBdr>
        <w:top w:val="none" w:sz="0" w:space="0" w:color="auto"/>
        <w:left w:val="none" w:sz="0" w:space="0" w:color="auto"/>
        <w:bottom w:val="none" w:sz="0" w:space="0" w:color="auto"/>
        <w:right w:val="none" w:sz="0" w:space="0" w:color="auto"/>
      </w:divBdr>
    </w:div>
    <w:div w:id="174079620">
      <w:bodyDiv w:val="1"/>
      <w:marLeft w:val="0"/>
      <w:marRight w:val="0"/>
      <w:marTop w:val="0"/>
      <w:marBottom w:val="0"/>
      <w:divBdr>
        <w:top w:val="none" w:sz="0" w:space="0" w:color="auto"/>
        <w:left w:val="none" w:sz="0" w:space="0" w:color="auto"/>
        <w:bottom w:val="none" w:sz="0" w:space="0" w:color="auto"/>
        <w:right w:val="none" w:sz="0" w:space="0" w:color="auto"/>
      </w:divBdr>
    </w:div>
    <w:div w:id="288752530">
      <w:bodyDiv w:val="1"/>
      <w:marLeft w:val="0"/>
      <w:marRight w:val="0"/>
      <w:marTop w:val="0"/>
      <w:marBottom w:val="0"/>
      <w:divBdr>
        <w:top w:val="none" w:sz="0" w:space="0" w:color="auto"/>
        <w:left w:val="none" w:sz="0" w:space="0" w:color="auto"/>
        <w:bottom w:val="none" w:sz="0" w:space="0" w:color="auto"/>
        <w:right w:val="none" w:sz="0" w:space="0" w:color="auto"/>
      </w:divBdr>
    </w:div>
    <w:div w:id="307899693">
      <w:bodyDiv w:val="1"/>
      <w:marLeft w:val="0"/>
      <w:marRight w:val="0"/>
      <w:marTop w:val="0"/>
      <w:marBottom w:val="0"/>
      <w:divBdr>
        <w:top w:val="none" w:sz="0" w:space="0" w:color="auto"/>
        <w:left w:val="none" w:sz="0" w:space="0" w:color="auto"/>
        <w:bottom w:val="none" w:sz="0" w:space="0" w:color="auto"/>
        <w:right w:val="none" w:sz="0" w:space="0" w:color="auto"/>
      </w:divBdr>
    </w:div>
    <w:div w:id="598299643">
      <w:bodyDiv w:val="1"/>
      <w:marLeft w:val="0"/>
      <w:marRight w:val="0"/>
      <w:marTop w:val="0"/>
      <w:marBottom w:val="0"/>
      <w:divBdr>
        <w:top w:val="none" w:sz="0" w:space="0" w:color="auto"/>
        <w:left w:val="none" w:sz="0" w:space="0" w:color="auto"/>
        <w:bottom w:val="none" w:sz="0" w:space="0" w:color="auto"/>
        <w:right w:val="none" w:sz="0" w:space="0" w:color="auto"/>
      </w:divBdr>
    </w:div>
    <w:div w:id="614757044">
      <w:bodyDiv w:val="1"/>
      <w:marLeft w:val="0"/>
      <w:marRight w:val="0"/>
      <w:marTop w:val="0"/>
      <w:marBottom w:val="0"/>
      <w:divBdr>
        <w:top w:val="none" w:sz="0" w:space="0" w:color="auto"/>
        <w:left w:val="none" w:sz="0" w:space="0" w:color="auto"/>
        <w:bottom w:val="none" w:sz="0" w:space="0" w:color="auto"/>
        <w:right w:val="none" w:sz="0" w:space="0" w:color="auto"/>
      </w:divBdr>
    </w:div>
    <w:div w:id="647515323">
      <w:bodyDiv w:val="1"/>
      <w:marLeft w:val="0"/>
      <w:marRight w:val="0"/>
      <w:marTop w:val="0"/>
      <w:marBottom w:val="0"/>
      <w:divBdr>
        <w:top w:val="none" w:sz="0" w:space="0" w:color="auto"/>
        <w:left w:val="none" w:sz="0" w:space="0" w:color="auto"/>
        <w:bottom w:val="none" w:sz="0" w:space="0" w:color="auto"/>
        <w:right w:val="none" w:sz="0" w:space="0" w:color="auto"/>
      </w:divBdr>
    </w:div>
    <w:div w:id="707221836">
      <w:bodyDiv w:val="1"/>
      <w:marLeft w:val="0"/>
      <w:marRight w:val="0"/>
      <w:marTop w:val="0"/>
      <w:marBottom w:val="0"/>
      <w:divBdr>
        <w:top w:val="none" w:sz="0" w:space="0" w:color="auto"/>
        <w:left w:val="none" w:sz="0" w:space="0" w:color="auto"/>
        <w:bottom w:val="none" w:sz="0" w:space="0" w:color="auto"/>
        <w:right w:val="none" w:sz="0" w:space="0" w:color="auto"/>
      </w:divBdr>
    </w:div>
    <w:div w:id="1146514617">
      <w:bodyDiv w:val="1"/>
      <w:marLeft w:val="0"/>
      <w:marRight w:val="0"/>
      <w:marTop w:val="0"/>
      <w:marBottom w:val="0"/>
      <w:divBdr>
        <w:top w:val="none" w:sz="0" w:space="0" w:color="auto"/>
        <w:left w:val="none" w:sz="0" w:space="0" w:color="auto"/>
        <w:bottom w:val="none" w:sz="0" w:space="0" w:color="auto"/>
        <w:right w:val="none" w:sz="0" w:space="0" w:color="auto"/>
      </w:divBdr>
    </w:div>
    <w:div w:id="1210996189">
      <w:bodyDiv w:val="1"/>
      <w:marLeft w:val="0"/>
      <w:marRight w:val="0"/>
      <w:marTop w:val="0"/>
      <w:marBottom w:val="0"/>
      <w:divBdr>
        <w:top w:val="none" w:sz="0" w:space="0" w:color="auto"/>
        <w:left w:val="none" w:sz="0" w:space="0" w:color="auto"/>
        <w:bottom w:val="none" w:sz="0" w:space="0" w:color="auto"/>
        <w:right w:val="none" w:sz="0" w:space="0" w:color="auto"/>
      </w:divBdr>
    </w:div>
    <w:div w:id="1434016395">
      <w:bodyDiv w:val="1"/>
      <w:marLeft w:val="0"/>
      <w:marRight w:val="0"/>
      <w:marTop w:val="0"/>
      <w:marBottom w:val="0"/>
      <w:divBdr>
        <w:top w:val="none" w:sz="0" w:space="0" w:color="auto"/>
        <w:left w:val="none" w:sz="0" w:space="0" w:color="auto"/>
        <w:bottom w:val="none" w:sz="0" w:space="0" w:color="auto"/>
        <w:right w:val="none" w:sz="0" w:space="0" w:color="auto"/>
      </w:divBdr>
    </w:div>
    <w:div w:id="1557468597">
      <w:bodyDiv w:val="1"/>
      <w:marLeft w:val="0"/>
      <w:marRight w:val="0"/>
      <w:marTop w:val="0"/>
      <w:marBottom w:val="0"/>
      <w:divBdr>
        <w:top w:val="none" w:sz="0" w:space="0" w:color="auto"/>
        <w:left w:val="none" w:sz="0" w:space="0" w:color="auto"/>
        <w:bottom w:val="none" w:sz="0" w:space="0" w:color="auto"/>
        <w:right w:val="none" w:sz="0" w:space="0" w:color="auto"/>
      </w:divBdr>
    </w:div>
    <w:div w:id="1626304933">
      <w:bodyDiv w:val="1"/>
      <w:marLeft w:val="0"/>
      <w:marRight w:val="0"/>
      <w:marTop w:val="0"/>
      <w:marBottom w:val="0"/>
      <w:divBdr>
        <w:top w:val="none" w:sz="0" w:space="0" w:color="auto"/>
        <w:left w:val="none" w:sz="0" w:space="0" w:color="auto"/>
        <w:bottom w:val="none" w:sz="0" w:space="0" w:color="auto"/>
        <w:right w:val="none" w:sz="0" w:space="0" w:color="auto"/>
      </w:divBdr>
    </w:div>
    <w:div w:id="1660844225">
      <w:bodyDiv w:val="1"/>
      <w:marLeft w:val="0"/>
      <w:marRight w:val="0"/>
      <w:marTop w:val="0"/>
      <w:marBottom w:val="0"/>
      <w:divBdr>
        <w:top w:val="none" w:sz="0" w:space="0" w:color="auto"/>
        <w:left w:val="none" w:sz="0" w:space="0" w:color="auto"/>
        <w:bottom w:val="none" w:sz="0" w:space="0" w:color="auto"/>
        <w:right w:val="none" w:sz="0" w:space="0" w:color="auto"/>
      </w:divBdr>
    </w:div>
    <w:div w:id="1836531736">
      <w:bodyDiv w:val="1"/>
      <w:marLeft w:val="0"/>
      <w:marRight w:val="0"/>
      <w:marTop w:val="0"/>
      <w:marBottom w:val="0"/>
      <w:divBdr>
        <w:top w:val="none" w:sz="0" w:space="0" w:color="auto"/>
        <w:left w:val="none" w:sz="0" w:space="0" w:color="auto"/>
        <w:bottom w:val="none" w:sz="0" w:space="0" w:color="auto"/>
        <w:right w:val="none" w:sz="0" w:space="0" w:color="auto"/>
      </w:divBdr>
    </w:div>
    <w:div w:id="193895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bor.pechacek@mestok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tina.vybiralova@mestokm.cz" TargetMode="External"/><Relationship Id="rId4" Type="http://schemas.openxmlformats.org/officeDocument/2006/relationships/settings" Target="settings.xml"/><Relationship Id="rId9" Type="http://schemas.openxmlformats.org/officeDocument/2006/relationships/hyperlink" Target="mailto:martina.vybiralova@mestokm.cz"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A9D18-BEE2-4A6F-A39F-A13BF8F04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13702</Words>
  <Characters>80846</Characters>
  <Application>Microsoft Office Word</Application>
  <DocSecurity>0</DocSecurity>
  <Lines>673</Lines>
  <Paragraphs>188</Paragraphs>
  <ScaleCrop>false</ScaleCrop>
  <HeadingPairs>
    <vt:vector size="2" baseType="variant">
      <vt:variant>
        <vt:lpstr>Název</vt:lpstr>
      </vt:variant>
      <vt:variant>
        <vt:i4>1</vt:i4>
      </vt:variant>
    </vt:vector>
  </HeadingPairs>
  <TitlesOfParts>
    <vt:vector size="1" baseType="lpstr">
      <vt:lpstr>Smlouva o dílo  č</vt:lpstr>
    </vt:vector>
  </TitlesOfParts>
  <Company>BWstavitelství</Company>
  <LinksUpToDate>false</LinksUpToDate>
  <CharactersWithSpaces>94360</CharactersWithSpaces>
  <SharedDoc>false</SharedDoc>
  <HLinks>
    <vt:vector size="18" baseType="variant">
      <vt:variant>
        <vt:i4>6750232</vt:i4>
      </vt:variant>
      <vt:variant>
        <vt:i4>9</vt:i4>
      </vt:variant>
      <vt:variant>
        <vt:i4>0</vt:i4>
      </vt:variant>
      <vt:variant>
        <vt:i4>5</vt:i4>
      </vt:variant>
      <vt:variant>
        <vt:lpwstr>mailto:libor.pechacek@mestokm.cz</vt:lpwstr>
      </vt:variant>
      <vt:variant>
        <vt:lpwstr/>
      </vt:variant>
      <vt:variant>
        <vt:i4>6553602</vt:i4>
      </vt:variant>
      <vt:variant>
        <vt:i4>3</vt:i4>
      </vt:variant>
      <vt:variant>
        <vt:i4>0</vt:i4>
      </vt:variant>
      <vt:variant>
        <vt:i4>5</vt:i4>
      </vt:variant>
      <vt:variant>
        <vt:lpwstr>mailto:daniela.geislerova@mestokm.cz</vt:lpwstr>
      </vt:variant>
      <vt:variant>
        <vt:lpwstr/>
      </vt:variant>
      <vt:variant>
        <vt:i4>6750232</vt:i4>
      </vt:variant>
      <vt:variant>
        <vt:i4>0</vt:i4>
      </vt:variant>
      <vt:variant>
        <vt:i4>0</vt:i4>
      </vt:variant>
      <vt:variant>
        <vt:i4>5</vt:i4>
      </vt:variant>
      <vt:variant>
        <vt:lpwstr>mailto:libor.pechacek@mestokm.cz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Helena</dc:creator>
  <cp:keywords/>
  <cp:lastModifiedBy>Mišurcová Iveta</cp:lastModifiedBy>
  <cp:revision>2</cp:revision>
  <cp:lastPrinted>2025-01-30T09:43:00Z</cp:lastPrinted>
  <dcterms:created xsi:type="dcterms:W3CDTF">2025-01-30T11:33:00Z</dcterms:created>
  <dcterms:modified xsi:type="dcterms:W3CDTF">2025-01-30T11:33:00Z</dcterms:modified>
</cp:coreProperties>
</file>